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61F9CF1" w14:textId="77777777" w:rsidR="00B2626E" w:rsidRPr="00F13190" w:rsidRDefault="00B2626E" w:rsidP="009C6248">
      <w:pPr>
        <w:spacing w:line="276" w:lineRule="auto"/>
        <w:rPr>
          <w:rFonts w:ascii="Arial" w:hAnsi="Arial" w:cs="Arial"/>
          <w:sz w:val="20"/>
          <w:szCs w:val="20"/>
        </w:rPr>
      </w:pPr>
    </w:p>
    <w:p w14:paraId="35D4BA8B" w14:textId="77777777" w:rsidR="00EA0E8C" w:rsidRPr="00F13190" w:rsidRDefault="00EA0E8C" w:rsidP="009C6248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D053D0A" w14:textId="63B37C14" w:rsidR="00900E2D" w:rsidRPr="00F13190" w:rsidRDefault="00611692" w:rsidP="009C6248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F13190">
        <w:rPr>
          <w:rFonts w:ascii="Arial" w:hAnsi="Arial" w:cs="Arial"/>
          <w:b/>
          <w:color w:val="000000"/>
          <w:sz w:val="20"/>
          <w:szCs w:val="20"/>
        </w:rPr>
        <w:t xml:space="preserve">UMOWA nr </w:t>
      </w:r>
      <w:r w:rsidR="00EE65F6" w:rsidRPr="00F13190">
        <w:rPr>
          <w:rFonts w:ascii="Arial" w:hAnsi="Arial" w:cs="Arial"/>
          <w:b/>
          <w:color w:val="000000"/>
          <w:sz w:val="20"/>
          <w:szCs w:val="20"/>
        </w:rPr>
        <w:t>………………………</w:t>
      </w:r>
    </w:p>
    <w:p w14:paraId="0D037A9C" w14:textId="57B3A772" w:rsidR="00900E2D" w:rsidRPr="00F13190" w:rsidRDefault="00900E2D" w:rsidP="009C6248">
      <w:pP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F13190">
        <w:rPr>
          <w:rFonts w:ascii="Arial" w:hAnsi="Arial" w:cs="Arial"/>
          <w:color w:val="000000"/>
          <w:sz w:val="20"/>
          <w:szCs w:val="20"/>
        </w:rPr>
        <w:t>zawart</w:t>
      </w:r>
      <w:r w:rsidR="00742454" w:rsidRPr="00F13190">
        <w:rPr>
          <w:rFonts w:ascii="Arial" w:hAnsi="Arial" w:cs="Arial"/>
          <w:color w:val="000000"/>
          <w:sz w:val="20"/>
          <w:szCs w:val="20"/>
        </w:rPr>
        <w:t>a w Katowicach, w dniu</w:t>
      </w:r>
      <w:r w:rsidR="00990229" w:rsidRPr="00F13190">
        <w:rPr>
          <w:rFonts w:ascii="Arial" w:hAnsi="Arial" w:cs="Arial"/>
          <w:color w:val="000000"/>
          <w:sz w:val="20"/>
          <w:szCs w:val="20"/>
        </w:rPr>
        <w:t>, o którym mowa w § 1</w:t>
      </w:r>
      <w:r w:rsidR="00A6659A" w:rsidRPr="00F13190">
        <w:rPr>
          <w:rFonts w:ascii="Arial" w:hAnsi="Arial" w:cs="Arial"/>
          <w:color w:val="000000"/>
          <w:sz w:val="20"/>
          <w:szCs w:val="20"/>
        </w:rPr>
        <w:t>0</w:t>
      </w:r>
      <w:r w:rsidR="00990229" w:rsidRPr="00F13190">
        <w:rPr>
          <w:rFonts w:ascii="Arial" w:hAnsi="Arial" w:cs="Arial"/>
          <w:color w:val="000000"/>
          <w:sz w:val="20"/>
          <w:szCs w:val="20"/>
        </w:rPr>
        <w:t xml:space="preserve"> ust.10, zwana dalej „Umową”,</w:t>
      </w:r>
    </w:p>
    <w:p w14:paraId="1F4EE45C" w14:textId="3C68A7FD" w:rsidR="00170D05" w:rsidRPr="00F13190" w:rsidRDefault="00900E2D" w:rsidP="009C6248">
      <w:pP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F13190">
        <w:rPr>
          <w:rFonts w:ascii="Arial" w:hAnsi="Arial" w:cs="Arial"/>
          <w:color w:val="000000"/>
          <w:sz w:val="20"/>
          <w:szCs w:val="20"/>
        </w:rPr>
        <w:t>pomiędzy:</w:t>
      </w:r>
    </w:p>
    <w:p w14:paraId="309B6AAD" w14:textId="77777777" w:rsidR="00500969" w:rsidRPr="00F13190" w:rsidRDefault="00500969" w:rsidP="009C6248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55582CBD" w14:textId="78830794" w:rsidR="00F23577" w:rsidRPr="00F13190" w:rsidRDefault="00F23577" w:rsidP="004F7D33">
      <w:pPr>
        <w:pStyle w:val="ListParagraph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b/>
          <w:bCs/>
          <w:sz w:val="20"/>
          <w:szCs w:val="20"/>
        </w:rPr>
        <w:t>Przedsiębiorstwo Wielobranżowe "JUMO" Spółką z o.o. z siedzibą w Katowicach</w:t>
      </w:r>
      <w:r w:rsidRPr="00F13190">
        <w:rPr>
          <w:rFonts w:ascii="Arial" w:hAnsi="Arial" w:cs="Arial"/>
          <w:sz w:val="20"/>
          <w:szCs w:val="20"/>
        </w:rPr>
        <w:t xml:space="preserve">, 40-073, </w:t>
      </w:r>
      <w:r w:rsidR="00813169" w:rsidRPr="00F13190">
        <w:rPr>
          <w:rFonts w:ascii="Arial" w:hAnsi="Arial" w:cs="Arial"/>
          <w:sz w:val="20"/>
          <w:szCs w:val="20"/>
        </w:rPr>
        <w:br/>
      </w:r>
      <w:r w:rsidRPr="00F13190">
        <w:rPr>
          <w:rFonts w:ascii="Arial" w:hAnsi="Arial" w:cs="Arial"/>
          <w:sz w:val="20"/>
          <w:szCs w:val="20"/>
        </w:rPr>
        <w:t xml:space="preserve">ul. Strzelecka 9, zarejestrowaną pod numerem </w:t>
      </w:r>
      <w:r w:rsidRPr="00F13190">
        <w:rPr>
          <w:rFonts w:ascii="Arial" w:hAnsi="Arial" w:cs="Arial"/>
          <w:b/>
          <w:bCs/>
          <w:sz w:val="20"/>
          <w:szCs w:val="20"/>
        </w:rPr>
        <w:t>KRS: 0000204857</w:t>
      </w:r>
      <w:r w:rsidRPr="00F13190">
        <w:rPr>
          <w:rFonts w:ascii="Arial" w:hAnsi="Arial" w:cs="Arial"/>
          <w:sz w:val="20"/>
          <w:szCs w:val="20"/>
        </w:rPr>
        <w:t xml:space="preserve">, posiadająca REGON: 014864215, </w:t>
      </w:r>
      <w:r w:rsidR="00813169" w:rsidRPr="00F13190">
        <w:rPr>
          <w:rFonts w:ascii="Arial" w:hAnsi="Arial" w:cs="Arial"/>
          <w:sz w:val="20"/>
          <w:szCs w:val="20"/>
        </w:rPr>
        <w:br/>
      </w:r>
      <w:r w:rsidRPr="00F13190">
        <w:rPr>
          <w:rFonts w:ascii="Arial" w:hAnsi="Arial" w:cs="Arial"/>
          <w:sz w:val="20"/>
          <w:szCs w:val="20"/>
        </w:rPr>
        <w:t xml:space="preserve">NIP: 5272441459, kapitał zakładowy w wysokości </w:t>
      </w:r>
      <w:r w:rsidR="00FA12DE" w:rsidRPr="00F13190">
        <w:rPr>
          <w:rFonts w:ascii="Arial" w:hAnsi="Arial" w:cs="Arial"/>
          <w:sz w:val="20"/>
          <w:szCs w:val="20"/>
        </w:rPr>
        <w:t xml:space="preserve">3 812 500,00 </w:t>
      </w:r>
      <w:r w:rsidRPr="00F13190">
        <w:rPr>
          <w:rFonts w:ascii="Arial" w:hAnsi="Arial" w:cs="Arial"/>
          <w:sz w:val="20"/>
          <w:szCs w:val="20"/>
        </w:rPr>
        <w:t xml:space="preserve">zł, </w:t>
      </w:r>
    </w:p>
    <w:p w14:paraId="32B929D9" w14:textId="77777777" w:rsidR="00F23577" w:rsidRPr="00F13190" w:rsidRDefault="00F23577" w:rsidP="009C6248">
      <w:pPr>
        <w:pStyle w:val="ListParagraph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b/>
          <w:bCs/>
          <w:sz w:val="20"/>
          <w:szCs w:val="20"/>
        </w:rPr>
        <w:t>reprezentowaną przez</w:t>
      </w:r>
      <w:r w:rsidRPr="00F13190">
        <w:rPr>
          <w:rFonts w:ascii="Arial" w:hAnsi="Arial" w:cs="Arial"/>
          <w:sz w:val="20"/>
          <w:szCs w:val="20"/>
        </w:rPr>
        <w:t>:</w:t>
      </w:r>
    </w:p>
    <w:p w14:paraId="048745D9" w14:textId="5C2AEB82" w:rsidR="00F23577" w:rsidRPr="00F13190" w:rsidRDefault="00EB12EF" w:rsidP="009C6248">
      <w:pPr>
        <w:pStyle w:val="ListParagraph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548F4B68" w14:textId="192A3D31" w:rsidR="003F5E2A" w:rsidRPr="00F13190" w:rsidRDefault="00EB12EF" w:rsidP="009C6248">
      <w:pPr>
        <w:pStyle w:val="ListParagraph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……………………………………………..</w:t>
      </w:r>
      <w:r w:rsidR="00F23577" w:rsidRPr="00F13190">
        <w:rPr>
          <w:rFonts w:ascii="Arial" w:hAnsi="Arial" w:cs="Arial"/>
          <w:sz w:val="20"/>
          <w:szCs w:val="20"/>
        </w:rPr>
        <w:t>,</w:t>
      </w:r>
    </w:p>
    <w:p w14:paraId="184CA9C1" w14:textId="77777777" w:rsidR="00375FCD" w:rsidRPr="00F13190" w:rsidRDefault="00375FCD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zwanym dalej </w:t>
      </w:r>
      <w:r w:rsidR="00BE6683" w:rsidRPr="00F13190">
        <w:rPr>
          <w:rFonts w:ascii="Arial" w:hAnsi="Arial" w:cs="Arial"/>
          <w:sz w:val="20"/>
          <w:szCs w:val="20"/>
        </w:rPr>
        <w:t>„</w:t>
      </w:r>
      <w:r w:rsidRPr="00F13190">
        <w:rPr>
          <w:rFonts w:ascii="Arial" w:hAnsi="Arial" w:cs="Arial"/>
          <w:b/>
          <w:sz w:val="20"/>
          <w:szCs w:val="20"/>
        </w:rPr>
        <w:t>Zamawiającym</w:t>
      </w:r>
      <w:r w:rsidR="00BE6683" w:rsidRPr="00F13190">
        <w:rPr>
          <w:rFonts w:ascii="Arial" w:hAnsi="Arial" w:cs="Arial"/>
          <w:b/>
          <w:sz w:val="20"/>
          <w:szCs w:val="20"/>
        </w:rPr>
        <w:t>”</w:t>
      </w:r>
      <w:r w:rsidR="008C403C" w:rsidRPr="00F13190">
        <w:rPr>
          <w:rFonts w:ascii="Arial" w:hAnsi="Arial" w:cs="Arial"/>
          <w:b/>
          <w:sz w:val="20"/>
          <w:szCs w:val="20"/>
        </w:rPr>
        <w:t>.</w:t>
      </w:r>
    </w:p>
    <w:p w14:paraId="427FE661" w14:textId="77777777" w:rsidR="00F13190" w:rsidRDefault="00F13190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01903D7" w14:textId="3B763FF1" w:rsidR="00375FCD" w:rsidRPr="00F13190" w:rsidRDefault="00375FCD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a</w:t>
      </w:r>
    </w:p>
    <w:p w14:paraId="6AB527D1" w14:textId="77777777" w:rsidR="00375FCD" w:rsidRPr="00F13190" w:rsidRDefault="00375FCD" w:rsidP="009C624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2C57F87" w14:textId="77777777" w:rsidR="00375FCD" w:rsidRPr="00F13190" w:rsidRDefault="004E41D3" w:rsidP="009C6248">
      <w:pPr>
        <w:spacing w:line="276" w:lineRule="auto"/>
        <w:ind w:left="283" w:hanging="283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b/>
          <w:sz w:val="20"/>
          <w:szCs w:val="20"/>
        </w:rPr>
        <w:t>…………………………………………………………..</w:t>
      </w:r>
    </w:p>
    <w:p w14:paraId="2DBA2886" w14:textId="77777777" w:rsidR="006D0910" w:rsidRPr="00F13190" w:rsidRDefault="00375FCD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posiadającą NIP</w:t>
      </w:r>
      <w:r w:rsidR="006D0910" w:rsidRPr="00F13190">
        <w:rPr>
          <w:rFonts w:ascii="Arial" w:hAnsi="Arial" w:cs="Arial"/>
          <w:sz w:val="20"/>
          <w:szCs w:val="20"/>
        </w:rPr>
        <w:t>:</w:t>
      </w:r>
      <w:r w:rsidRPr="00F13190">
        <w:rPr>
          <w:rFonts w:ascii="Arial" w:hAnsi="Arial" w:cs="Arial"/>
          <w:sz w:val="20"/>
          <w:szCs w:val="20"/>
        </w:rPr>
        <w:t xml:space="preserve"> </w:t>
      </w:r>
      <w:r w:rsidR="004E41D3" w:rsidRPr="00F13190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="004E41D3" w:rsidRPr="00F13190">
        <w:rPr>
          <w:rFonts w:ascii="Arial" w:hAnsi="Arial" w:cs="Arial"/>
          <w:sz w:val="20"/>
          <w:szCs w:val="20"/>
        </w:rPr>
        <w:t>…….</w:t>
      </w:r>
      <w:proofErr w:type="gramEnd"/>
      <w:r w:rsidR="004E41D3" w:rsidRPr="00F13190">
        <w:rPr>
          <w:rFonts w:ascii="Arial" w:hAnsi="Arial" w:cs="Arial"/>
          <w:sz w:val="20"/>
          <w:szCs w:val="20"/>
        </w:rPr>
        <w:t>.</w:t>
      </w:r>
    </w:p>
    <w:p w14:paraId="59B16549" w14:textId="77777777" w:rsidR="00375FCD" w:rsidRPr="00F13190" w:rsidRDefault="00375FCD" w:rsidP="009C6248">
      <w:pPr>
        <w:pStyle w:val="ListParagraph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Regon</w:t>
      </w:r>
      <w:r w:rsidR="006F4032" w:rsidRPr="00F13190">
        <w:rPr>
          <w:rFonts w:ascii="Arial" w:hAnsi="Arial" w:cs="Arial"/>
          <w:b/>
          <w:sz w:val="20"/>
          <w:szCs w:val="20"/>
        </w:rPr>
        <w:t xml:space="preserve">: </w:t>
      </w:r>
      <w:r w:rsidR="004E41D3" w:rsidRPr="00F13190">
        <w:rPr>
          <w:rFonts w:ascii="Arial" w:hAnsi="Arial" w:cs="Arial"/>
          <w:b/>
          <w:sz w:val="20"/>
          <w:szCs w:val="20"/>
        </w:rPr>
        <w:t>…………………</w:t>
      </w:r>
      <w:r w:rsidR="000C68F2" w:rsidRPr="00F13190">
        <w:rPr>
          <w:rFonts w:ascii="Arial" w:hAnsi="Arial" w:cs="Arial"/>
          <w:b/>
          <w:sz w:val="20"/>
          <w:szCs w:val="20"/>
        </w:rPr>
        <w:t xml:space="preserve">, </w:t>
      </w:r>
      <w:r w:rsidR="000C68F2" w:rsidRPr="00F13190">
        <w:rPr>
          <w:rFonts w:ascii="Arial" w:hAnsi="Arial" w:cs="Arial"/>
          <w:sz w:val="20"/>
          <w:szCs w:val="20"/>
        </w:rPr>
        <w:t xml:space="preserve">kapitał zakładowy w wysokości </w:t>
      </w:r>
      <w:r w:rsidR="004E41D3" w:rsidRPr="00F13190">
        <w:rPr>
          <w:rFonts w:ascii="Arial" w:hAnsi="Arial" w:cs="Arial"/>
          <w:sz w:val="20"/>
          <w:szCs w:val="20"/>
        </w:rPr>
        <w:t>…………………………</w:t>
      </w:r>
      <w:r w:rsidR="000C68F2" w:rsidRPr="00F13190">
        <w:rPr>
          <w:rFonts w:ascii="Arial" w:hAnsi="Arial" w:cs="Arial"/>
          <w:sz w:val="20"/>
          <w:szCs w:val="20"/>
        </w:rPr>
        <w:t xml:space="preserve">, </w:t>
      </w:r>
    </w:p>
    <w:p w14:paraId="05877BBD" w14:textId="77777777" w:rsidR="00375FCD" w:rsidRPr="00F13190" w:rsidRDefault="00375FCD" w:rsidP="009C6248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13190">
        <w:rPr>
          <w:rFonts w:ascii="Arial" w:hAnsi="Arial" w:cs="Arial"/>
          <w:b/>
          <w:bCs/>
          <w:sz w:val="20"/>
          <w:szCs w:val="20"/>
        </w:rPr>
        <w:t>reprezentowaną przez:</w:t>
      </w:r>
    </w:p>
    <w:p w14:paraId="39A2A973" w14:textId="77777777" w:rsidR="00375FCD" w:rsidRPr="00F13190" w:rsidRDefault="004E41D3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……………………………………….</w:t>
      </w:r>
    </w:p>
    <w:p w14:paraId="304B6590" w14:textId="77777777" w:rsidR="00375FCD" w:rsidRPr="00F13190" w:rsidRDefault="00375FCD" w:rsidP="009C624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zwaną dalej </w:t>
      </w:r>
      <w:r w:rsidR="00BE6683" w:rsidRPr="00F13190">
        <w:rPr>
          <w:rFonts w:ascii="Arial" w:hAnsi="Arial" w:cs="Arial"/>
          <w:sz w:val="20"/>
          <w:szCs w:val="20"/>
        </w:rPr>
        <w:t>„</w:t>
      </w:r>
      <w:r w:rsidRPr="00F13190">
        <w:rPr>
          <w:rFonts w:ascii="Arial" w:hAnsi="Arial" w:cs="Arial"/>
          <w:b/>
          <w:sz w:val="20"/>
          <w:szCs w:val="20"/>
        </w:rPr>
        <w:t>Wykonawcą</w:t>
      </w:r>
      <w:r w:rsidR="00BE6683" w:rsidRPr="00F13190">
        <w:rPr>
          <w:rFonts w:ascii="Arial" w:hAnsi="Arial" w:cs="Arial"/>
          <w:b/>
          <w:sz w:val="20"/>
          <w:szCs w:val="20"/>
        </w:rPr>
        <w:t>”</w:t>
      </w:r>
      <w:r w:rsidR="008C403C" w:rsidRPr="00F13190">
        <w:rPr>
          <w:rFonts w:ascii="Arial" w:hAnsi="Arial" w:cs="Arial"/>
          <w:b/>
          <w:sz w:val="20"/>
          <w:szCs w:val="20"/>
        </w:rPr>
        <w:t>.</w:t>
      </w:r>
    </w:p>
    <w:p w14:paraId="57841569" w14:textId="77777777" w:rsidR="00500969" w:rsidRPr="00F13190" w:rsidRDefault="00500969" w:rsidP="009C6248">
      <w:pPr>
        <w:spacing w:line="276" w:lineRule="auto"/>
        <w:jc w:val="both"/>
        <w:rPr>
          <w:rFonts w:ascii="Arial" w:hAnsi="Arial" w:cs="Arial"/>
          <w:b/>
          <w:iCs/>
          <w:sz w:val="20"/>
          <w:szCs w:val="20"/>
        </w:rPr>
      </w:pPr>
    </w:p>
    <w:p w14:paraId="01363DA8" w14:textId="77777777" w:rsidR="00500969" w:rsidRDefault="00375FCD" w:rsidP="009C6248">
      <w:pPr>
        <w:spacing w:line="276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F13190">
        <w:rPr>
          <w:rFonts w:ascii="Arial" w:hAnsi="Arial" w:cs="Arial"/>
          <w:b/>
          <w:iCs/>
          <w:sz w:val="20"/>
          <w:szCs w:val="20"/>
        </w:rPr>
        <w:t>Łącznie dalej zwane Stronami</w:t>
      </w:r>
      <w:r w:rsidR="008C403C" w:rsidRPr="00F13190">
        <w:rPr>
          <w:rFonts w:ascii="Arial" w:hAnsi="Arial" w:cs="Arial"/>
          <w:b/>
          <w:iCs/>
          <w:sz w:val="20"/>
          <w:szCs w:val="20"/>
        </w:rPr>
        <w:t>.</w:t>
      </w:r>
    </w:p>
    <w:p w14:paraId="33E68DFA" w14:textId="77777777" w:rsidR="00F13190" w:rsidRPr="00F13190" w:rsidRDefault="00F13190" w:rsidP="009C6248">
      <w:pPr>
        <w:spacing w:line="276" w:lineRule="auto"/>
        <w:jc w:val="both"/>
        <w:rPr>
          <w:rFonts w:ascii="Arial" w:hAnsi="Arial" w:cs="Arial"/>
          <w:b/>
          <w:iCs/>
          <w:sz w:val="20"/>
          <w:szCs w:val="20"/>
        </w:rPr>
      </w:pPr>
    </w:p>
    <w:p w14:paraId="03C1EF95" w14:textId="77777777" w:rsidR="00EB12EF" w:rsidRPr="00F13190" w:rsidRDefault="00EB12EF" w:rsidP="009C6248">
      <w:pPr>
        <w:spacing w:line="276" w:lineRule="auto"/>
        <w:rPr>
          <w:rFonts w:ascii="Arial" w:hAnsi="Arial" w:cs="Arial"/>
          <w:b/>
          <w:iCs/>
          <w:sz w:val="20"/>
          <w:szCs w:val="20"/>
        </w:rPr>
      </w:pPr>
    </w:p>
    <w:p w14:paraId="7E6D1C11" w14:textId="40D3F6A1" w:rsidR="00BE6683" w:rsidRDefault="008C403C" w:rsidP="009C6248">
      <w:pPr>
        <w:spacing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F13190">
        <w:rPr>
          <w:rFonts w:ascii="Arial" w:hAnsi="Arial" w:cs="Arial"/>
          <w:bCs/>
          <w:iCs/>
          <w:sz w:val="20"/>
          <w:szCs w:val="20"/>
        </w:rPr>
        <w:t xml:space="preserve">W związku z Zapytaniem </w:t>
      </w:r>
      <w:r w:rsidR="00122C6C" w:rsidRPr="00F13190">
        <w:rPr>
          <w:rFonts w:ascii="Arial" w:hAnsi="Arial" w:cs="Arial"/>
          <w:bCs/>
          <w:iCs/>
          <w:sz w:val="20"/>
          <w:szCs w:val="20"/>
        </w:rPr>
        <w:t>O</w:t>
      </w:r>
      <w:r w:rsidRPr="00F13190">
        <w:rPr>
          <w:rFonts w:ascii="Arial" w:hAnsi="Arial" w:cs="Arial"/>
          <w:bCs/>
          <w:iCs/>
          <w:sz w:val="20"/>
          <w:szCs w:val="20"/>
        </w:rPr>
        <w:t>fertowym nr.:</w:t>
      </w:r>
      <w:r w:rsidR="00ED30A7" w:rsidRPr="00ED30A7">
        <w:rPr>
          <w:rFonts w:ascii="Arial" w:hAnsi="Arial" w:cs="Arial"/>
          <w:bCs/>
          <w:iCs/>
          <w:sz w:val="20"/>
          <w:szCs w:val="20"/>
        </w:rPr>
        <w:t xml:space="preserve"> 2026-10592-261467 </w:t>
      </w:r>
      <w:r w:rsidR="00133210" w:rsidRPr="00F13190">
        <w:rPr>
          <w:rFonts w:ascii="Arial" w:hAnsi="Arial" w:cs="Arial"/>
          <w:bCs/>
          <w:iCs/>
          <w:sz w:val="20"/>
          <w:szCs w:val="20"/>
        </w:rPr>
        <w:t>„</w:t>
      </w:r>
      <w:r w:rsidR="00150EE3">
        <w:rPr>
          <w:rFonts w:ascii="Arial" w:hAnsi="Arial" w:cs="Arial"/>
          <w:bCs/>
          <w:iCs/>
          <w:sz w:val="20"/>
          <w:szCs w:val="20"/>
        </w:rPr>
        <w:t>Zakup i dostawa</w:t>
      </w:r>
      <w:r w:rsidR="00DA7F9A">
        <w:rPr>
          <w:rFonts w:ascii="Arial" w:hAnsi="Arial" w:cs="Arial"/>
          <w:bCs/>
          <w:iCs/>
          <w:sz w:val="20"/>
          <w:szCs w:val="20"/>
        </w:rPr>
        <w:t xml:space="preserve"> </w:t>
      </w:r>
      <w:r w:rsidR="00DA7F9A" w:rsidRPr="00DA7F9A">
        <w:rPr>
          <w:rFonts w:ascii="Arial" w:hAnsi="Arial" w:cs="Arial"/>
          <w:bCs/>
          <w:iCs/>
          <w:sz w:val="20"/>
          <w:szCs w:val="20"/>
        </w:rPr>
        <w:t>dostawę sprzętu IT i oprogramowania</w:t>
      </w:r>
      <w:r w:rsidR="00150EE3">
        <w:rPr>
          <w:rFonts w:ascii="Arial" w:hAnsi="Arial" w:cs="Arial"/>
          <w:bCs/>
          <w:iCs/>
          <w:sz w:val="20"/>
          <w:szCs w:val="20"/>
        </w:rPr>
        <w:t xml:space="preserve">: </w:t>
      </w:r>
      <w:r w:rsidR="00ED30A7" w:rsidRPr="00ED30A7">
        <w:rPr>
          <w:rFonts w:ascii="Arial" w:hAnsi="Arial" w:cs="Arial"/>
          <w:bCs/>
          <w:iCs/>
          <w:sz w:val="20"/>
          <w:szCs w:val="20"/>
        </w:rPr>
        <w:t xml:space="preserve">Komputery </w:t>
      </w:r>
      <w:proofErr w:type="spellStart"/>
      <w:r w:rsidR="00ED30A7" w:rsidRPr="00ED30A7">
        <w:rPr>
          <w:rFonts w:ascii="Arial" w:hAnsi="Arial" w:cs="Arial"/>
          <w:bCs/>
          <w:iCs/>
          <w:sz w:val="20"/>
          <w:szCs w:val="20"/>
        </w:rPr>
        <w:t>All</w:t>
      </w:r>
      <w:proofErr w:type="spellEnd"/>
      <w:r w:rsidR="00ED30A7" w:rsidRPr="00ED30A7">
        <w:rPr>
          <w:rFonts w:ascii="Arial" w:hAnsi="Arial" w:cs="Arial"/>
          <w:bCs/>
          <w:iCs/>
          <w:sz w:val="20"/>
          <w:szCs w:val="20"/>
        </w:rPr>
        <w:t>-in-One (20 szt.), Monitor – 15 szt., Laptop – 15 szt., Drukarka kolor + skaner – 5 szt., Drukarka – 15 szt., Urządzenie wielofunkcyjnego z funkcją bezpośredniego skanowania plików do systemu HIS – 2 szt., Telefon VoIP – 10 szt.,</w:t>
      </w:r>
      <w:r w:rsidR="00150EE3">
        <w:rPr>
          <w:rFonts w:ascii="Arial" w:hAnsi="Arial" w:cs="Arial"/>
          <w:bCs/>
          <w:iCs/>
          <w:sz w:val="20"/>
          <w:szCs w:val="20"/>
        </w:rPr>
        <w:t xml:space="preserve"> Baza do telefonów – 3 szt.</w:t>
      </w:r>
      <w:r w:rsidR="00DA7F9A">
        <w:rPr>
          <w:rFonts w:ascii="Arial" w:hAnsi="Arial" w:cs="Arial"/>
          <w:bCs/>
          <w:iCs/>
          <w:sz w:val="20"/>
          <w:szCs w:val="20"/>
        </w:rPr>
        <w:t xml:space="preserve"> </w:t>
      </w:r>
      <w:r w:rsidR="00ED30A7" w:rsidRPr="00ED30A7">
        <w:rPr>
          <w:rFonts w:ascii="Arial" w:hAnsi="Arial" w:cs="Arial"/>
          <w:bCs/>
          <w:iCs/>
          <w:sz w:val="20"/>
          <w:szCs w:val="20"/>
        </w:rPr>
        <w:t>Licencja serwerowa – 16 rdzeni x 8 szt. lub 128 rdzeni, Oprogramowanie ochronne – 1 szt., Pakiet biurowy 15</w:t>
      </w:r>
      <w:r w:rsidR="00150EE3">
        <w:rPr>
          <w:rFonts w:ascii="Arial" w:hAnsi="Arial" w:cs="Arial"/>
          <w:bCs/>
          <w:iCs/>
          <w:sz w:val="20"/>
          <w:szCs w:val="20"/>
        </w:rPr>
        <w:t xml:space="preserve"> – </w:t>
      </w:r>
      <w:r w:rsidR="00ED30A7" w:rsidRPr="00ED30A7">
        <w:rPr>
          <w:rFonts w:ascii="Arial" w:hAnsi="Arial" w:cs="Arial"/>
          <w:bCs/>
          <w:iCs/>
          <w:sz w:val="20"/>
          <w:szCs w:val="20"/>
        </w:rPr>
        <w:t>szt.</w:t>
      </w:r>
      <w:r w:rsidR="00133210" w:rsidRPr="00F13190">
        <w:rPr>
          <w:rFonts w:ascii="Arial" w:hAnsi="Arial" w:cs="Arial"/>
          <w:iCs/>
          <w:sz w:val="20"/>
          <w:szCs w:val="20"/>
        </w:rPr>
        <w:t>”</w:t>
      </w:r>
      <w:r w:rsidR="00133210" w:rsidRPr="00F13190">
        <w:rPr>
          <w:rFonts w:ascii="Arial" w:hAnsi="Arial" w:cs="Arial"/>
          <w:bCs/>
          <w:iCs/>
          <w:sz w:val="20"/>
          <w:szCs w:val="20"/>
        </w:rPr>
        <w:t xml:space="preserve"> </w:t>
      </w:r>
      <w:r w:rsidR="00122C6C" w:rsidRPr="00F13190">
        <w:rPr>
          <w:rFonts w:ascii="Arial" w:hAnsi="Arial" w:cs="Arial"/>
          <w:bCs/>
          <w:iCs/>
          <w:sz w:val="20"/>
          <w:szCs w:val="20"/>
        </w:rPr>
        <w:t>(dalej: „Zapytanie Ofertowe”),</w:t>
      </w:r>
    </w:p>
    <w:p w14:paraId="3ADAB26C" w14:textId="77777777" w:rsidR="00BE6683" w:rsidRPr="00F13190" w:rsidRDefault="00BE6683" w:rsidP="009C6248">
      <w:pPr>
        <w:spacing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72FBAD3A" w14:textId="2A8EC45C" w:rsidR="00500969" w:rsidRDefault="008C403C" w:rsidP="009C624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13190">
        <w:rPr>
          <w:rFonts w:ascii="Arial" w:hAnsi="Arial" w:cs="Arial"/>
          <w:bCs/>
          <w:sz w:val="20"/>
          <w:szCs w:val="20"/>
        </w:rPr>
        <w:t xml:space="preserve">po przeprowadzeniu postępowania </w:t>
      </w:r>
      <w:r w:rsidR="00BE6683" w:rsidRPr="00F13190">
        <w:rPr>
          <w:rFonts w:ascii="Arial" w:hAnsi="Arial" w:cs="Arial"/>
          <w:bCs/>
          <w:sz w:val="20"/>
          <w:szCs w:val="20"/>
        </w:rPr>
        <w:t>w oparciu o zasady</w:t>
      </w:r>
      <w:r w:rsidRPr="00F13190">
        <w:rPr>
          <w:rFonts w:ascii="Arial" w:hAnsi="Arial" w:cs="Arial"/>
          <w:bCs/>
          <w:sz w:val="20"/>
          <w:szCs w:val="20"/>
        </w:rPr>
        <w:t xml:space="preserve"> konkurencyjności</w:t>
      </w:r>
      <w:r w:rsidR="0032721C" w:rsidRPr="00F13190">
        <w:rPr>
          <w:rFonts w:ascii="Arial" w:hAnsi="Arial" w:cs="Arial"/>
          <w:bCs/>
          <w:sz w:val="20"/>
          <w:szCs w:val="20"/>
        </w:rPr>
        <w:t>,</w:t>
      </w:r>
      <w:r w:rsidR="00122C6C" w:rsidRPr="00F13190">
        <w:rPr>
          <w:rFonts w:ascii="Arial" w:hAnsi="Arial" w:cs="Arial"/>
          <w:bCs/>
          <w:sz w:val="20"/>
          <w:szCs w:val="20"/>
        </w:rPr>
        <w:t xml:space="preserve"> w toku którego Wykonawca złożył swoją ofertę (dalej: „Oferta”) a która to</w:t>
      </w:r>
      <w:r w:rsidR="00BE6683" w:rsidRPr="00F13190">
        <w:rPr>
          <w:rFonts w:ascii="Arial" w:hAnsi="Arial" w:cs="Arial"/>
          <w:bCs/>
          <w:sz w:val="20"/>
          <w:szCs w:val="20"/>
        </w:rPr>
        <w:t>,</w:t>
      </w:r>
      <w:r w:rsidR="00122C6C" w:rsidRPr="00F13190">
        <w:rPr>
          <w:rFonts w:ascii="Arial" w:hAnsi="Arial" w:cs="Arial"/>
          <w:bCs/>
          <w:sz w:val="20"/>
          <w:szCs w:val="20"/>
        </w:rPr>
        <w:t xml:space="preserve"> została wybrana jako najkorzystniejsza, stanowiąc wraz z</w:t>
      </w:r>
      <w:r w:rsidR="00990229" w:rsidRPr="00F13190">
        <w:rPr>
          <w:rFonts w:ascii="Arial" w:hAnsi="Arial" w:cs="Arial"/>
          <w:bCs/>
          <w:sz w:val="20"/>
          <w:szCs w:val="20"/>
        </w:rPr>
        <w:t> </w:t>
      </w:r>
      <w:r w:rsidR="00122C6C" w:rsidRPr="00F13190">
        <w:rPr>
          <w:rFonts w:ascii="Arial" w:hAnsi="Arial" w:cs="Arial"/>
          <w:bCs/>
          <w:sz w:val="20"/>
          <w:szCs w:val="20"/>
        </w:rPr>
        <w:t xml:space="preserve">Zapytaniem Ofertowym integralną część niniejszej Umowy, </w:t>
      </w:r>
      <w:r w:rsidR="00500969" w:rsidRPr="00F13190">
        <w:rPr>
          <w:rFonts w:ascii="Arial" w:hAnsi="Arial" w:cs="Arial"/>
          <w:b/>
          <w:sz w:val="20"/>
          <w:szCs w:val="20"/>
        </w:rPr>
        <w:t>Strony zawierają umowę o następującej treści:</w:t>
      </w:r>
    </w:p>
    <w:p w14:paraId="11C9978E" w14:textId="77777777" w:rsidR="00F13190" w:rsidRPr="00F13190" w:rsidRDefault="00F13190" w:rsidP="009C624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A44B74E" w14:textId="77777777" w:rsidR="0072066B" w:rsidRPr="00F13190" w:rsidRDefault="0072066B" w:rsidP="009C6248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34672328" w14:textId="77777777" w:rsidR="00500969" w:rsidRPr="00F13190" w:rsidRDefault="00500969" w:rsidP="009C6248">
      <w:pPr>
        <w:spacing w:line="276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F13190">
        <w:rPr>
          <w:rFonts w:ascii="Arial" w:hAnsi="Arial" w:cs="Arial"/>
          <w:b/>
          <w:iCs/>
          <w:sz w:val="20"/>
          <w:szCs w:val="20"/>
        </w:rPr>
        <w:t>§ 1</w:t>
      </w:r>
      <w:r w:rsidR="00127891" w:rsidRPr="00F13190">
        <w:rPr>
          <w:rFonts w:ascii="Arial" w:hAnsi="Arial" w:cs="Arial"/>
          <w:b/>
          <w:iCs/>
          <w:sz w:val="20"/>
          <w:szCs w:val="20"/>
        </w:rPr>
        <w:t xml:space="preserve"> </w:t>
      </w:r>
      <w:r w:rsidRPr="00F13190">
        <w:rPr>
          <w:rFonts w:ascii="Arial" w:hAnsi="Arial" w:cs="Arial"/>
          <w:b/>
          <w:iCs/>
          <w:sz w:val="20"/>
          <w:szCs w:val="20"/>
        </w:rPr>
        <w:t xml:space="preserve">Przedmiot </w:t>
      </w:r>
      <w:r w:rsidR="00127891" w:rsidRPr="00F13190">
        <w:rPr>
          <w:rFonts w:ascii="Arial" w:hAnsi="Arial" w:cs="Arial"/>
          <w:b/>
          <w:iCs/>
          <w:sz w:val="20"/>
          <w:szCs w:val="20"/>
        </w:rPr>
        <w:t>U</w:t>
      </w:r>
      <w:r w:rsidRPr="00F13190">
        <w:rPr>
          <w:rFonts w:ascii="Arial" w:hAnsi="Arial" w:cs="Arial"/>
          <w:b/>
          <w:iCs/>
          <w:sz w:val="20"/>
          <w:szCs w:val="20"/>
        </w:rPr>
        <w:t xml:space="preserve">mowy </w:t>
      </w:r>
    </w:p>
    <w:p w14:paraId="73BC876D" w14:textId="77777777" w:rsidR="00500969" w:rsidRPr="00F13190" w:rsidRDefault="00500969" w:rsidP="009C6248">
      <w:pPr>
        <w:spacing w:line="276" w:lineRule="auto"/>
        <w:jc w:val="center"/>
        <w:rPr>
          <w:rFonts w:ascii="Arial" w:hAnsi="Arial" w:cs="Arial"/>
          <w:iCs/>
          <w:sz w:val="20"/>
          <w:szCs w:val="20"/>
        </w:rPr>
      </w:pPr>
    </w:p>
    <w:p w14:paraId="3915391D" w14:textId="15EFC205" w:rsidR="000128E0" w:rsidRPr="00F13190" w:rsidRDefault="00500969" w:rsidP="009C624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Przedmiotem niniejszej </w:t>
      </w:r>
      <w:r w:rsidR="00122C6C" w:rsidRPr="00F13190">
        <w:rPr>
          <w:rFonts w:ascii="Arial" w:hAnsi="Arial" w:cs="Arial"/>
          <w:sz w:val="20"/>
          <w:szCs w:val="20"/>
        </w:rPr>
        <w:t>U</w:t>
      </w:r>
      <w:r w:rsidRPr="00F13190">
        <w:rPr>
          <w:rFonts w:ascii="Arial" w:hAnsi="Arial" w:cs="Arial"/>
          <w:sz w:val="20"/>
          <w:szCs w:val="20"/>
        </w:rPr>
        <w:t>mowy</w:t>
      </w:r>
      <w:r w:rsidR="00127891" w:rsidRPr="00F13190">
        <w:rPr>
          <w:rFonts w:ascii="Arial" w:hAnsi="Arial" w:cs="Arial"/>
          <w:sz w:val="20"/>
          <w:szCs w:val="20"/>
        </w:rPr>
        <w:t xml:space="preserve"> (dalej również jako: „Przedmiot Zamówienia”),</w:t>
      </w:r>
      <w:r w:rsidRPr="00F13190">
        <w:rPr>
          <w:rFonts w:ascii="Arial" w:hAnsi="Arial" w:cs="Arial"/>
          <w:sz w:val="20"/>
          <w:szCs w:val="20"/>
        </w:rPr>
        <w:t xml:space="preserve"> jest</w:t>
      </w:r>
      <w:r w:rsidR="00917B6B" w:rsidRPr="00F13190">
        <w:rPr>
          <w:rFonts w:ascii="Arial" w:hAnsi="Arial" w:cs="Arial"/>
          <w:sz w:val="20"/>
          <w:szCs w:val="20"/>
        </w:rPr>
        <w:t xml:space="preserve"> </w:t>
      </w:r>
      <w:r w:rsidR="00D96B1E" w:rsidRPr="00F13190">
        <w:rPr>
          <w:rFonts w:ascii="Arial" w:hAnsi="Arial" w:cs="Arial"/>
          <w:sz w:val="20"/>
          <w:szCs w:val="20"/>
        </w:rPr>
        <w:t>dostawa</w:t>
      </w:r>
      <w:r w:rsidR="00582578" w:rsidRPr="00F13190">
        <w:rPr>
          <w:rFonts w:ascii="Arial" w:hAnsi="Arial" w:cs="Arial"/>
          <w:b/>
          <w:bCs/>
          <w:sz w:val="20"/>
          <w:szCs w:val="20"/>
        </w:rPr>
        <w:t xml:space="preserve"> </w:t>
      </w:r>
      <w:r w:rsidR="00582578" w:rsidRPr="00F13190">
        <w:rPr>
          <w:rFonts w:ascii="Arial" w:hAnsi="Arial" w:cs="Arial"/>
          <w:sz w:val="20"/>
          <w:szCs w:val="20"/>
        </w:rPr>
        <w:t>kompletnego, gotowego do użycia,</w:t>
      </w:r>
      <w:r w:rsidR="00D96B1E" w:rsidRPr="00F13190">
        <w:rPr>
          <w:rFonts w:ascii="Arial" w:hAnsi="Arial" w:cs="Arial"/>
          <w:b/>
          <w:bCs/>
          <w:sz w:val="20"/>
          <w:szCs w:val="20"/>
        </w:rPr>
        <w:t xml:space="preserve"> </w:t>
      </w:r>
      <w:r w:rsidR="00122C6C" w:rsidRPr="00F13190">
        <w:rPr>
          <w:rFonts w:ascii="Arial" w:hAnsi="Arial" w:cs="Arial"/>
          <w:sz w:val="20"/>
          <w:szCs w:val="20"/>
        </w:rPr>
        <w:t xml:space="preserve">pełnowartościowego, </w:t>
      </w:r>
      <w:r w:rsidR="00582578" w:rsidRPr="00F13190">
        <w:rPr>
          <w:rFonts w:ascii="Arial" w:hAnsi="Arial" w:cs="Arial"/>
          <w:sz w:val="20"/>
          <w:szCs w:val="20"/>
        </w:rPr>
        <w:t xml:space="preserve">fabrycznie </w:t>
      </w:r>
      <w:r w:rsidR="00122C6C" w:rsidRPr="00F13190">
        <w:rPr>
          <w:rFonts w:ascii="Arial" w:hAnsi="Arial" w:cs="Arial"/>
          <w:sz w:val="20"/>
          <w:szCs w:val="20"/>
        </w:rPr>
        <w:t>nowego</w:t>
      </w:r>
      <w:r w:rsidR="00693A9A" w:rsidRPr="00F13190">
        <w:rPr>
          <w:rFonts w:ascii="Arial" w:hAnsi="Arial" w:cs="Arial"/>
          <w:sz w:val="20"/>
          <w:szCs w:val="20"/>
        </w:rPr>
        <w:t xml:space="preserve"> (nie używan</w:t>
      </w:r>
      <w:r w:rsidR="00254CE0">
        <w:rPr>
          <w:rFonts w:ascii="Arial" w:hAnsi="Arial" w:cs="Arial"/>
          <w:sz w:val="20"/>
          <w:szCs w:val="20"/>
        </w:rPr>
        <w:t>ego</w:t>
      </w:r>
      <w:r w:rsidR="00693A9A" w:rsidRPr="00F13190">
        <w:rPr>
          <w:rFonts w:ascii="Arial" w:hAnsi="Arial" w:cs="Arial"/>
          <w:sz w:val="20"/>
          <w:szCs w:val="20"/>
        </w:rPr>
        <w:t xml:space="preserve"> przed dniem dostawy)</w:t>
      </w:r>
      <w:r w:rsidR="00582578" w:rsidRPr="00F13190">
        <w:rPr>
          <w:rFonts w:ascii="Arial" w:hAnsi="Arial" w:cs="Arial"/>
          <w:sz w:val="20"/>
          <w:szCs w:val="20"/>
        </w:rPr>
        <w:t xml:space="preserve">, pochodzącego z bieżącej produkcji, </w:t>
      </w:r>
      <w:r w:rsidR="00122C6C" w:rsidRPr="00F13190">
        <w:rPr>
          <w:rFonts w:ascii="Arial" w:hAnsi="Arial" w:cs="Arial"/>
          <w:sz w:val="20"/>
          <w:szCs w:val="20"/>
        </w:rPr>
        <w:t>uprzednio nieużywanego także w celach ekspozycyjnych,</w:t>
      </w:r>
      <w:r w:rsidR="00693A9A" w:rsidRPr="00F13190">
        <w:rPr>
          <w:rFonts w:ascii="Arial" w:hAnsi="Arial" w:cs="Arial"/>
          <w:sz w:val="20"/>
          <w:szCs w:val="20"/>
        </w:rPr>
        <w:t xml:space="preserve"> odpowiada</w:t>
      </w:r>
      <w:r w:rsidR="00A079D3">
        <w:rPr>
          <w:rFonts w:ascii="Arial" w:hAnsi="Arial" w:cs="Arial"/>
          <w:sz w:val="20"/>
          <w:szCs w:val="20"/>
        </w:rPr>
        <w:t>jące</w:t>
      </w:r>
      <w:r w:rsidR="00254CE0">
        <w:rPr>
          <w:rFonts w:ascii="Arial" w:hAnsi="Arial" w:cs="Arial"/>
          <w:sz w:val="20"/>
          <w:szCs w:val="20"/>
        </w:rPr>
        <w:t>go</w:t>
      </w:r>
      <w:r w:rsidR="00693A9A" w:rsidRPr="00F13190">
        <w:rPr>
          <w:rFonts w:ascii="Arial" w:hAnsi="Arial" w:cs="Arial"/>
          <w:sz w:val="20"/>
          <w:szCs w:val="20"/>
        </w:rPr>
        <w:t xml:space="preserve"> obowiązującym normom, posiada</w:t>
      </w:r>
      <w:r w:rsidR="00A079D3">
        <w:rPr>
          <w:rFonts w:ascii="Arial" w:hAnsi="Arial" w:cs="Arial"/>
          <w:sz w:val="20"/>
          <w:szCs w:val="20"/>
        </w:rPr>
        <w:t>ją</w:t>
      </w:r>
      <w:r w:rsidR="00254CE0">
        <w:rPr>
          <w:rFonts w:ascii="Arial" w:hAnsi="Arial" w:cs="Arial"/>
          <w:sz w:val="20"/>
          <w:szCs w:val="20"/>
        </w:rPr>
        <w:t>cego</w:t>
      </w:r>
      <w:r w:rsidR="00693A9A" w:rsidRPr="00F13190">
        <w:rPr>
          <w:rFonts w:ascii="Arial" w:hAnsi="Arial" w:cs="Arial"/>
          <w:sz w:val="20"/>
          <w:szCs w:val="20"/>
        </w:rPr>
        <w:t xml:space="preserve"> stosowne certyfikaty oraz spełnia</w:t>
      </w:r>
      <w:r w:rsidR="00A079D3">
        <w:rPr>
          <w:rFonts w:ascii="Arial" w:hAnsi="Arial" w:cs="Arial"/>
          <w:sz w:val="20"/>
          <w:szCs w:val="20"/>
        </w:rPr>
        <w:t>ją</w:t>
      </w:r>
      <w:r w:rsidR="00693A9A" w:rsidRPr="00F13190">
        <w:rPr>
          <w:rFonts w:ascii="Arial" w:hAnsi="Arial" w:cs="Arial"/>
          <w:sz w:val="20"/>
          <w:szCs w:val="20"/>
        </w:rPr>
        <w:t xml:space="preserve"> wymagania dotyczące sprzętu stanowiącego przedmiot dostawy.</w:t>
      </w:r>
      <w:r w:rsidR="00122C6C" w:rsidRPr="00F13190">
        <w:rPr>
          <w:rFonts w:ascii="Arial" w:hAnsi="Arial" w:cs="Arial"/>
          <w:sz w:val="20"/>
          <w:szCs w:val="20"/>
        </w:rPr>
        <w:t xml:space="preserve"> </w:t>
      </w:r>
    </w:p>
    <w:p w14:paraId="22A44EE5" w14:textId="3B4D24F4" w:rsidR="00C73698" w:rsidRPr="00F13190" w:rsidRDefault="00693A9A" w:rsidP="009C624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D</w:t>
      </w:r>
      <w:r w:rsidR="0072066B" w:rsidRPr="00F13190">
        <w:rPr>
          <w:rFonts w:ascii="Arial" w:hAnsi="Arial" w:cs="Arial"/>
          <w:sz w:val="20"/>
          <w:szCs w:val="20"/>
        </w:rPr>
        <w:t xml:space="preserve">la </w:t>
      </w:r>
      <w:r w:rsidR="0072066B" w:rsidRPr="00F13190">
        <w:rPr>
          <w:rFonts w:ascii="Arial" w:hAnsi="Arial" w:cs="Arial"/>
          <w:b/>
          <w:bCs/>
          <w:sz w:val="20"/>
          <w:szCs w:val="20"/>
        </w:rPr>
        <w:t xml:space="preserve">części nr </w:t>
      </w:r>
      <w:proofErr w:type="gramStart"/>
      <w:r w:rsidR="0072066B" w:rsidRPr="00F13190">
        <w:rPr>
          <w:rFonts w:ascii="Arial" w:hAnsi="Arial" w:cs="Arial"/>
          <w:b/>
          <w:bCs/>
          <w:sz w:val="20"/>
          <w:szCs w:val="20"/>
        </w:rPr>
        <w:t>…</w:t>
      </w:r>
      <w:r w:rsidR="000128E0" w:rsidRPr="00F13190">
        <w:rPr>
          <w:rFonts w:ascii="Arial" w:hAnsi="Arial" w:cs="Arial"/>
          <w:b/>
          <w:bCs/>
          <w:sz w:val="20"/>
          <w:szCs w:val="20"/>
        </w:rPr>
        <w:t>, ….</w:t>
      </w:r>
      <w:proofErr w:type="gramEnd"/>
      <w:r w:rsidR="000128E0" w:rsidRPr="00F13190">
        <w:rPr>
          <w:rFonts w:ascii="Arial" w:hAnsi="Arial" w:cs="Arial"/>
          <w:b/>
          <w:bCs/>
          <w:sz w:val="20"/>
          <w:szCs w:val="20"/>
        </w:rPr>
        <w:t>,</w:t>
      </w:r>
      <w:proofErr w:type="gramStart"/>
      <w:r w:rsidR="000128E0" w:rsidRPr="00F13190">
        <w:rPr>
          <w:rFonts w:ascii="Arial" w:hAnsi="Arial" w:cs="Arial"/>
          <w:b/>
          <w:bCs/>
          <w:sz w:val="20"/>
          <w:szCs w:val="20"/>
        </w:rPr>
        <w:t xml:space="preserve"> ….</w:t>
      </w:r>
      <w:proofErr w:type="gramEnd"/>
      <w:r w:rsidR="000128E0" w:rsidRPr="00F13190">
        <w:rPr>
          <w:rFonts w:ascii="Arial" w:hAnsi="Arial" w:cs="Arial"/>
          <w:b/>
          <w:bCs/>
          <w:sz w:val="20"/>
          <w:szCs w:val="20"/>
        </w:rPr>
        <w:t xml:space="preserve">, …, </w:t>
      </w:r>
      <w:proofErr w:type="gramStart"/>
      <w:r w:rsidR="000128E0" w:rsidRPr="00F13190">
        <w:rPr>
          <w:rFonts w:ascii="Arial" w:hAnsi="Arial" w:cs="Arial"/>
          <w:b/>
          <w:bCs/>
          <w:sz w:val="20"/>
          <w:szCs w:val="20"/>
        </w:rPr>
        <w:t>…, ….</w:t>
      </w:r>
      <w:proofErr w:type="gramEnd"/>
      <w:r w:rsidR="000128E0" w:rsidRPr="00F13190">
        <w:rPr>
          <w:rFonts w:ascii="Arial" w:hAnsi="Arial" w:cs="Arial"/>
          <w:b/>
          <w:bCs/>
          <w:sz w:val="20"/>
          <w:szCs w:val="20"/>
        </w:rPr>
        <w:t xml:space="preserve">, </w:t>
      </w:r>
      <w:r w:rsidR="0072066B" w:rsidRPr="00F13190">
        <w:rPr>
          <w:rFonts w:ascii="Arial" w:hAnsi="Arial" w:cs="Arial"/>
          <w:sz w:val="20"/>
          <w:szCs w:val="20"/>
        </w:rPr>
        <w:t>zamówienia</w:t>
      </w:r>
      <w:r w:rsidR="00122C6C" w:rsidRPr="00F13190">
        <w:rPr>
          <w:rFonts w:ascii="Arial" w:hAnsi="Arial" w:cs="Arial"/>
          <w:sz w:val="20"/>
          <w:szCs w:val="20"/>
        </w:rPr>
        <w:t>:</w:t>
      </w:r>
    </w:p>
    <w:p w14:paraId="1473690E" w14:textId="77777777" w:rsidR="00C73698" w:rsidRPr="00F13190" w:rsidRDefault="00C73698" w:rsidP="009C6248">
      <w:pPr>
        <w:pStyle w:val="ListParagraph"/>
        <w:spacing w:line="276" w:lineRule="auto"/>
        <w:ind w:left="360"/>
        <w:jc w:val="both"/>
        <w:rPr>
          <w:rFonts w:ascii="Arial" w:hAnsi="Arial" w:cs="Arial"/>
          <w:iCs/>
          <w:sz w:val="20"/>
          <w:szCs w:val="20"/>
        </w:rPr>
      </w:pPr>
    </w:p>
    <w:p w14:paraId="2A920AF7" w14:textId="3ABED9AC" w:rsidR="00122C6C" w:rsidRPr="00F13190" w:rsidRDefault="00C73698" w:rsidP="009C6248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b/>
          <w:bCs/>
          <w:sz w:val="20"/>
          <w:szCs w:val="20"/>
        </w:rPr>
        <w:t>Nazwa:</w:t>
      </w:r>
      <w:r w:rsidRPr="00F13190">
        <w:rPr>
          <w:rFonts w:ascii="Arial" w:hAnsi="Arial" w:cs="Arial"/>
          <w:sz w:val="20"/>
          <w:szCs w:val="20"/>
        </w:rPr>
        <w:t xml:space="preserve"> </w:t>
      </w:r>
      <w:r w:rsidR="00EB12EF" w:rsidRPr="00F13190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="00EB12EF" w:rsidRPr="00F13190">
        <w:rPr>
          <w:rFonts w:ascii="Arial" w:hAnsi="Arial" w:cs="Arial"/>
          <w:sz w:val="20"/>
          <w:szCs w:val="20"/>
        </w:rPr>
        <w:t>…….</w:t>
      </w:r>
      <w:proofErr w:type="gramEnd"/>
      <w:r w:rsidR="00EB12EF" w:rsidRPr="00F13190">
        <w:rPr>
          <w:rFonts w:ascii="Arial" w:hAnsi="Arial" w:cs="Arial"/>
          <w:sz w:val="20"/>
          <w:szCs w:val="20"/>
        </w:rPr>
        <w:t>.</w:t>
      </w:r>
    </w:p>
    <w:p w14:paraId="1370BFE0" w14:textId="77777777" w:rsidR="00277285" w:rsidRPr="00F13190" w:rsidRDefault="00122C6C" w:rsidP="009C6248">
      <w:pPr>
        <w:pStyle w:val="ListParagraph"/>
        <w:spacing w:line="276" w:lineRule="auto"/>
        <w:ind w:left="0" w:firstLine="709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b/>
          <w:bCs/>
          <w:iCs/>
          <w:sz w:val="20"/>
          <w:szCs w:val="20"/>
        </w:rPr>
        <w:t>Producent:</w:t>
      </w:r>
      <w:r w:rsidRPr="00F13190">
        <w:rPr>
          <w:rFonts w:ascii="Arial" w:hAnsi="Arial" w:cs="Arial"/>
          <w:iCs/>
          <w:sz w:val="20"/>
          <w:szCs w:val="20"/>
        </w:rPr>
        <w:t xml:space="preserve"> </w:t>
      </w:r>
      <w:r w:rsidR="00F40564" w:rsidRPr="00F13190">
        <w:rPr>
          <w:rFonts w:ascii="Arial" w:hAnsi="Arial" w:cs="Arial"/>
          <w:iCs/>
          <w:sz w:val="20"/>
          <w:szCs w:val="20"/>
        </w:rPr>
        <w:t>……………………………</w:t>
      </w:r>
      <w:proofErr w:type="gramStart"/>
      <w:r w:rsidR="00F40564" w:rsidRPr="00F13190">
        <w:rPr>
          <w:rFonts w:ascii="Arial" w:hAnsi="Arial" w:cs="Arial"/>
          <w:iCs/>
          <w:sz w:val="20"/>
          <w:szCs w:val="20"/>
        </w:rPr>
        <w:t>…….</w:t>
      </w:r>
      <w:proofErr w:type="gramEnd"/>
      <w:r w:rsidR="00F40564" w:rsidRPr="00F13190">
        <w:rPr>
          <w:rFonts w:ascii="Arial" w:hAnsi="Arial" w:cs="Arial"/>
          <w:iCs/>
          <w:sz w:val="20"/>
          <w:szCs w:val="20"/>
        </w:rPr>
        <w:t>.</w:t>
      </w:r>
    </w:p>
    <w:p w14:paraId="677DA826" w14:textId="77777777" w:rsidR="00133210" w:rsidRPr="00F13190" w:rsidRDefault="00917B6B" w:rsidP="009C6248">
      <w:pPr>
        <w:pStyle w:val="ListParagraph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b/>
          <w:bCs/>
          <w:iCs/>
          <w:sz w:val="20"/>
          <w:szCs w:val="20"/>
        </w:rPr>
        <w:t>Model/wersja</w:t>
      </w:r>
      <w:r w:rsidR="00122C6C" w:rsidRPr="00F13190">
        <w:rPr>
          <w:rFonts w:ascii="Arial" w:hAnsi="Arial" w:cs="Arial"/>
          <w:iCs/>
          <w:sz w:val="20"/>
          <w:szCs w:val="20"/>
        </w:rPr>
        <w:t xml:space="preserve">: </w:t>
      </w:r>
      <w:r w:rsidR="00F40564" w:rsidRPr="00F13190">
        <w:rPr>
          <w:rFonts w:ascii="Arial" w:hAnsi="Arial" w:cs="Arial"/>
          <w:iCs/>
          <w:sz w:val="20"/>
          <w:szCs w:val="20"/>
        </w:rPr>
        <w:t>………………………………</w:t>
      </w:r>
    </w:p>
    <w:p w14:paraId="5AA8A759" w14:textId="77777777" w:rsidR="00500969" w:rsidRPr="00F13190" w:rsidRDefault="00122C6C" w:rsidP="009C6248">
      <w:pPr>
        <w:pStyle w:val="ListParagraph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b/>
          <w:bCs/>
          <w:iCs/>
          <w:sz w:val="20"/>
          <w:szCs w:val="20"/>
        </w:rPr>
        <w:t>Rok Produkcji</w:t>
      </w:r>
      <w:r w:rsidRPr="00F13190">
        <w:rPr>
          <w:rFonts w:ascii="Arial" w:hAnsi="Arial" w:cs="Arial"/>
          <w:iCs/>
          <w:sz w:val="20"/>
          <w:szCs w:val="20"/>
        </w:rPr>
        <w:t xml:space="preserve"> </w:t>
      </w:r>
      <w:r w:rsidR="00C73698" w:rsidRPr="00F13190">
        <w:rPr>
          <w:rFonts w:ascii="Arial" w:hAnsi="Arial" w:cs="Arial"/>
          <w:iCs/>
          <w:sz w:val="20"/>
          <w:szCs w:val="20"/>
        </w:rPr>
        <w:t>2025 r.</w:t>
      </w:r>
    </w:p>
    <w:p w14:paraId="6F31F387" w14:textId="77777777" w:rsidR="00EB12EF" w:rsidRPr="00F13190" w:rsidRDefault="00EB12EF" w:rsidP="009C6248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b/>
          <w:bCs/>
          <w:sz w:val="20"/>
          <w:szCs w:val="20"/>
        </w:rPr>
        <w:t>Nazwa:</w:t>
      </w:r>
      <w:r w:rsidRPr="00F13190">
        <w:rPr>
          <w:rFonts w:ascii="Arial" w:hAnsi="Arial" w:cs="Arial"/>
          <w:sz w:val="20"/>
          <w:szCs w:val="20"/>
        </w:rPr>
        <w:t xml:space="preserve"> ………………………………</w:t>
      </w:r>
      <w:proofErr w:type="gramStart"/>
      <w:r w:rsidRPr="00F13190">
        <w:rPr>
          <w:rFonts w:ascii="Arial" w:hAnsi="Arial" w:cs="Arial"/>
          <w:sz w:val="20"/>
          <w:szCs w:val="20"/>
        </w:rPr>
        <w:t>…….</w:t>
      </w:r>
      <w:proofErr w:type="gramEnd"/>
      <w:r w:rsidRPr="00F13190">
        <w:rPr>
          <w:rFonts w:ascii="Arial" w:hAnsi="Arial" w:cs="Arial"/>
          <w:sz w:val="20"/>
          <w:szCs w:val="20"/>
        </w:rPr>
        <w:t>.</w:t>
      </w:r>
    </w:p>
    <w:p w14:paraId="60AEDAE0" w14:textId="77777777" w:rsidR="00EB12EF" w:rsidRPr="00F13190" w:rsidRDefault="00EB12EF" w:rsidP="009C6248">
      <w:pPr>
        <w:pStyle w:val="ListParagraph"/>
        <w:spacing w:line="276" w:lineRule="auto"/>
        <w:ind w:left="0" w:firstLine="709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b/>
          <w:bCs/>
          <w:iCs/>
          <w:sz w:val="20"/>
          <w:szCs w:val="20"/>
        </w:rPr>
        <w:t>Producent:</w:t>
      </w:r>
      <w:r w:rsidRPr="00F13190">
        <w:rPr>
          <w:rFonts w:ascii="Arial" w:hAnsi="Arial" w:cs="Arial"/>
          <w:iCs/>
          <w:sz w:val="20"/>
          <w:szCs w:val="20"/>
        </w:rPr>
        <w:t xml:space="preserve"> ……………………………</w:t>
      </w:r>
      <w:proofErr w:type="gramStart"/>
      <w:r w:rsidRPr="00F13190">
        <w:rPr>
          <w:rFonts w:ascii="Arial" w:hAnsi="Arial" w:cs="Arial"/>
          <w:iCs/>
          <w:sz w:val="20"/>
          <w:szCs w:val="20"/>
        </w:rPr>
        <w:t>…….</w:t>
      </w:r>
      <w:proofErr w:type="gramEnd"/>
      <w:r w:rsidRPr="00F13190">
        <w:rPr>
          <w:rFonts w:ascii="Arial" w:hAnsi="Arial" w:cs="Arial"/>
          <w:iCs/>
          <w:sz w:val="20"/>
          <w:szCs w:val="20"/>
        </w:rPr>
        <w:t>.</w:t>
      </w:r>
    </w:p>
    <w:p w14:paraId="2F0FB3EB" w14:textId="77777777" w:rsidR="00EB12EF" w:rsidRPr="00F13190" w:rsidRDefault="00EB12EF" w:rsidP="009C6248">
      <w:pPr>
        <w:pStyle w:val="ListParagraph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b/>
          <w:bCs/>
          <w:iCs/>
          <w:sz w:val="20"/>
          <w:szCs w:val="20"/>
        </w:rPr>
        <w:lastRenderedPageBreak/>
        <w:t>Model/wersja</w:t>
      </w:r>
      <w:r w:rsidRPr="00F13190">
        <w:rPr>
          <w:rFonts w:ascii="Arial" w:hAnsi="Arial" w:cs="Arial"/>
          <w:iCs/>
          <w:sz w:val="20"/>
          <w:szCs w:val="20"/>
        </w:rPr>
        <w:t>: ………………………………</w:t>
      </w:r>
    </w:p>
    <w:p w14:paraId="08761178" w14:textId="77777777" w:rsidR="00EB12EF" w:rsidRPr="00F13190" w:rsidRDefault="00EB12EF" w:rsidP="009C6248">
      <w:pPr>
        <w:pStyle w:val="ListParagraph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b/>
          <w:bCs/>
          <w:iCs/>
          <w:sz w:val="20"/>
          <w:szCs w:val="20"/>
        </w:rPr>
        <w:t>Rok Produkcji</w:t>
      </w:r>
      <w:r w:rsidRPr="00F13190">
        <w:rPr>
          <w:rFonts w:ascii="Arial" w:hAnsi="Arial" w:cs="Arial"/>
          <w:iCs/>
          <w:sz w:val="20"/>
          <w:szCs w:val="20"/>
        </w:rPr>
        <w:t xml:space="preserve"> 2025 r.</w:t>
      </w:r>
    </w:p>
    <w:p w14:paraId="5616328D" w14:textId="77777777" w:rsidR="00C26DD0" w:rsidRPr="00F13190" w:rsidRDefault="00C26DD0" w:rsidP="00C26DD0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b/>
          <w:bCs/>
          <w:sz w:val="20"/>
          <w:szCs w:val="20"/>
        </w:rPr>
        <w:t>Nazwa:</w:t>
      </w:r>
      <w:r w:rsidRPr="00F13190">
        <w:rPr>
          <w:rFonts w:ascii="Arial" w:hAnsi="Arial" w:cs="Arial"/>
          <w:sz w:val="20"/>
          <w:szCs w:val="20"/>
        </w:rPr>
        <w:t xml:space="preserve"> ………………………………</w:t>
      </w:r>
      <w:proofErr w:type="gramStart"/>
      <w:r w:rsidRPr="00F13190">
        <w:rPr>
          <w:rFonts w:ascii="Arial" w:hAnsi="Arial" w:cs="Arial"/>
          <w:sz w:val="20"/>
          <w:szCs w:val="20"/>
        </w:rPr>
        <w:t>…….</w:t>
      </w:r>
      <w:proofErr w:type="gramEnd"/>
      <w:r w:rsidRPr="00F13190">
        <w:rPr>
          <w:rFonts w:ascii="Arial" w:hAnsi="Arial" w:cs="Arial"/>
          <w:sz w:val="20"/>
          <w:szCs w:val="20"/>
        </w:rPr>
        <w:t>.</w:t>
      </w:r>
    </w:p>
    <w:p w14:paraId="2C9E36AC" w14:textId="77777777" w:rsidR="00C26DD0" w:rsidRPr="00F13190" w:rsidRDefault="00C26DD0" w:rsidP="00C26DD0">
      <w:pPr>
        <w:pStyle w:val="ListParagraph"/>
        <w:spacing w:line="276" w:lineRule="auto"/>
        <w:ind w:left="0" w:firstLine="709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b/>
          <w:bCs/>
          <w:iCs/>
          <w:sz w:val="20"/>
          <w:szCs w:val="20"/>
        </w:rPr>
        <w:t>Producent:</w:t>
      </w:r>
      <w:r w:rsidRPr="00F13190">
        <w:rPr>
          <w:rFonts w:ascii="Arial" w:hAnsi="Arial" w:cs="Arial"/>
          <w:iCs/>
          <w:sz w:val="20"/>
          <w:szCs w:val="20"/>
        </w:rPr>
        <w:t xml:space="preserve"> ……………………………</w:t>
      </w:r>
      <w:proofErr w:type="gramStart"/>
      <w:r w:rsidRPr="00F13190">
        <w:rPr>
          <w:rFonts w:ascii="Arial" w:hAnsi="Arial" w:cs="Arial"/>
          <w:iCs/>
          <w:sz w:val="20"/>
          <w:szCs w:val="20"/>
        </w:rPr>
        <w:t>…….</w:t>
      </w:r>
      <w:proofErr w:type="gramEnd"/>
      <w:r w:rsidRPr="00F13190">
        <w:rPr>
          <w:rFonts w:ascii="Arial" w:hAnsi="Arial" w:cs="Arial"/>
          <w:iCs/>
          <w:sz w:val="20"/>
          <w:szCs w:val="20"/>
        </w:rPr>
        <w:t>.</w:t>
      </w:r>
    </w:p>
    <w:p w14:paraId="4CA42A18" w14:textId="77777777" w:rsidR="00C26DD0" w:rsidRPr="00F13190" w:rsidRDefault="00C26DD0" w:rsidP="00C26DD0">
      <w:pPr>
        <w:pStyle w:val="ListParagraph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b/>
          <w:bCs/>
          <w:iCs/>
          <w:sz w:val="20"/>
          <w:szCs w:val="20"/>
        </w:rPr>
        <w:t>Model/wersja</w:t>
      </w:r>
      <w:r w:rsidRPr="00F13190">
        <w:rPr>
          <w:rFonts w:ascii="Arial" w:hAnsi="Arial" w:cs="Arial"/>
          <w:iCs/>
          <w:sz w:val="20"/>
          <w:szCs w:val="20"/>
        </w:rPr>
        <w:t>: ………………………………</w:t>
      </w:r>
    </w:p>
    <w:p w14:paraId="50EFAABE" w14:textId="77777777" w:rsidR="00C26DD0" w:rsidRPr="00F13190" w:rsidRDefault="00C26DD0" w:rsidP="00C26DD0">
      <w:pPr>
        <w:pStyle w:val="ListParagraph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b/>
          <w:bCs/>
          <w:iCs/>
          <w:sz w:val="20"/>
          <w:szCs w:val="20"/>
        </w:rPr>
        <w:t>Rok Produkcji</w:t>
      </w:r>
      <w:r w:rsidRPr="00F13190">
        <w:rPr>
          <w:rFonts w:ascii="Arial" w:hAnsi="Arial" w:cs="Arial"/>
          <w:iCs/>
          <w:sz w:val="20"/>
          <w:szCs w:val="20"/>
        </w:rPr>
        <w:t xml:space="preserve"> 2025 r.</w:t>
      </w:r>
    </w:p>
    <w:p w14:paraId="15761491" w14:textId="77777777" w:rsidR="00C26DD0" w:rsidRPr="00F13190" w:rsidRDefault="00C26DD0" w:rsidP="00C26DD0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b/>
          <w:bCs/>
          <w:sz w:val="20"/>
          <w:szCs w:val="20"/>
        </w:rPr>
        <w:t>Nazwa:</w:t>
      </w:r>
      <w:r w:rsidRPr="00F13190">
        <w:rPr>
          <w:rFonts w:ascii="Arial" w:hAnsi="Arial" w:cs="Arial"/>
          <w:sz w:val="20"/>
          <w:szCs w:val="20"/>
        </w:rPr>
        <w:t xml:space="preserve"> ………………………………</w:t>
      </w:r>
      <w:proofErr w:type="gramStart"/>
      <w:r w:rsidRPr="00F13190">
        <w:rPr>
          <w:rFonts w:ascii="Arial" w:hAnsi="Arial" w:cs="Arial"/>
          <w:sz w:val="20"/>
          <w:szCs w:val="20"/>
        </w:rPr>
        <w:t>…….</w:t>
      </w:r>
      <w:proofErr w:type="gramEnd"/>
      <w:r w:rsidRPr="00F13190">
        <w:rPr>
          <w:rFonts w:ascii="Arial" w:hAnsi="Arial" w:cs="Arial"/>
          <w:sz w:val="20"/>
          <w:szCs w:val="20"/>
        </w:rPr>
        <w:t>.</w:t>
      </w:r>
    </w:p>
    <w:p w14:paraId="6DFFB479" w14:textId="77777777" w:rsidR="00C26DD0" w:rsidRPr="00F13190" w:rsidRDefault="00C26DD0" w:rsidP="00C26DD0">
      <w:pPr>
        <w:pStyle w:val="ListParagraph"/>
        <w:spacing w:line="276" w:lineRule="auto"/>
        <w:ind w:left="0" w:firstLine="709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b/>
          <w:bCs/>
          <w:iCs/>
          <w:sz w:val="20"/>
          <w:szCs w:val="20"/>
        </w:rPr>
        <w:t>Producent:</w:t>
      </w:r>
      <w:r w:rsidRPr="00F13190">
        <w:rPr>
          <w:rFonts w:ascii="Arial" w:hAnsi="Arial" w:cs="Arial"/>
          <w:iCs/>
          <w:sz w:val="20"/>
          <w:szCs w:val="20"/>
        </w:rPr>
        <w:t xml:space="preserve"> ……………………………</w:t>
      </w:r>
      <w:proofErr w:type="gramStart"/>
      <w:r w:rsidRPr="00F13190">
        <w:rPr>
          <w:rFonts w:ascii="Arial" w:hAnsi="Arial" w:cs="Arial"/>
          <w:iCs/>
          <w:sz w:val="20"/>
          <w:szCs w:val="20"/>
        </w:rPr>
        <w:t>…….</w:t>
      </w:r>
      <w:proofErr w:type="gramEnd"/>
      <w:r w:rsidRPr="00F13190">
        <w:rPr>
          <w:rFonts w:ascii="Arial" w:hAnsi="Arial" w:cs="Arial"/>
          <w:iCs/>
          <w:sz w:val="20"/>
          <w:szCs w:val="20"/>
        </w:rPr>
        <w:t>.</w:t>
      </w:r>
    </w:p>
    <w:p w14:paraId="05BB6FD6" w14:textId="77777777" w:rsidR="00C26DD0" w:rsidRPr="00F13190" w:rsidRDefault="00C26DD0" w:rsidP="00C26DD0">
      <w:pPr>
        <w:pStyle w:val="ListParagraph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b/>
          <w:bCs/>
          <w:iCs/>
          <w:sz w:val="20"/>
          <w:szCs w:val="20"/>
        </w:rPr>
        <w:t>Model/wersja</w:t>
      </w:r>
      <w:r w:rsidRPr="00F13190">
        <w:rPr>
          <w:rFonts w:ascii="Arial" w:hAnsi="Arial" w:cs="Arial"/>
          <w:iCs/>
          <w:sz w:val="20"/>
          <w:szCs w:val="20"/>
        </w:rPr>
        <w:t>: ………………………………</w:t>
      </w:r>
    </w:p>
    <w:p w14:paraId="02BE0B2F" w14:textId="77777777" w:rsidR="00C26DD0" w:rsidRPr="00F13190" w:rsidRDefault="00C26DD0" w:rsidP="00C26DD0">
      <w:pPr>
        <w:pStyle w:val="ListParagraph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b/>
          <w:bCs/>
          <w:iCs/>
          <w:sz w:val="20"/>
          <w:szCs w:val="20"/>
        </w:rPr>
        <w:t>Rok Produkcji</w:t>
      </w:r>
      <w:r w:rsidRPr="00F13190">
        <w:rPr>
          <w:rFonts w:ascii="Arial" w:hAnsi="Arial" w:cs="Arial"/>
          <w:iCs/>
          <w:sz w:val="20"/>
          <w:szCs w:val="20"/>
        </w:rPr>
        <w:t xml:space="preserve"> 2025 r.</w:t>
      </w:r>
    </w:p>
    <w:p w14:paraId="4FBFC485" w14:textId="77777777" w:rsidR="00C26DD0" w:rsidRPr="00F13190" w:rsidRDefault="00C26DD0" w:rsidP="00C26DD0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b/>
          <w:bCs/>
          <w:sz w:val="20"/>
          <w:szCs w:val="20"/>
        </w:rPr>
        <w:t>Nazwa:</w:t>
      </w:r>
      <w:r w:rsidRPr="00F13190">
        <w:rPr>
          <w:rFonts w:ascii="Arial" w:hAnsi="Arial" w:cs="Arial"/>
          <w:sz w:val="20"/>
          <w:szCs w:val="20"/>
        </w:rPr>
        <w:t xml:space="preserve"> ………………………………</w:t>
      </w:r>
      <w:proofErr w:type="gramStart"/>
      <w:r w:rsidRPr="00F13190">
        <w:rPr>
          <w:rFonts w:ascii="Arial" w:hAnsi="Arial" w:cs="Arial"/>
          <w:sz w:val="20"/>
          <w:szCs w:val="20"/>
        </w:rPr>
        <w:t>…….</w:t>
      </w:r>
      <w:proofErr w:type="gramEnd"/>
      <w:r w:rsidRPr="00F13190">
        <w:rPr>
          <w:rFonts w:ascii="Arial" w:hAnsi="Arial" w:cs="Arial"/>
          <w:sz w:val="20"/>
          <w:szCs w:val="20"/>
        </w:rPr>
        <w:t>.</w:t>
      </w:r>
    </w:p>
    <w:p w14:paraId="0AE2EFE0" w14:textId="77777777" w:rsidR="00C26DD0" w:rsidRPr="00F13190" w:rsidRDefault="00C26DD0" w:rsidP="00C26DD0">
      <w:pPr>
        <w:pStyle w:val="ListParagraph"/>
        <w:spacing w:line="276" w:lineRule="auto"/>
        <w:ind w:left="0" w:firstLine="709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b/>
          <w:bCs/>
          <w:iCs/>
          <w:sz w:val="20"/>
          <w:szCs w:val="20"/>
        </w:rPr>
        <w:t>Producent:</w:t>
      </w:r>
      <w:r w:rsidRPr="00F13190">
        <w:rPr>
          <w:rFonts w:ascii="Arial" w:hAnsi="Arial" w:cs="Arial"/>
          <w:iCs/>
          <w:sz w:val="20"/>
          <w:szCs w:val="20"/>
        </w:rPr>
        <w:t xml:space="preserve"> ……………………………</w:t>
      </w:r>
      <w:proofErr w:type="gramStart"/>
      <w:r w:rsidRPr="00F13190">
        <w:rPr>
          <w:rFonts w:ascii="Arial" w:hAnsi="Arial" w:cs="Arial"/>
          <w:iCs/>
          <w:sz w:val="20"/>
          <w:szCs w:val="20"/>
        </w:rPr>
        <w:t>…….</w:t>
      </w:r>
      <w:proofErr w:type="gramEnd"/>
      <w:r w:rsidRPr="00F13190">
        <w:rPr>
          <w:rFonts w:ascii="Arial" w:hAnsi="Arial" w:cs="Arial"/>
          <w:iCs/>
          <w:sz w:val="20"/>
          <w:szCs w:val="20"/>
        </w:rPr>
        <w:t>.</w:t>
      </w:r>
    </w:p>
    <w:p w14:paraId="3F19086A" w14:textId="77777777" w:rsidR="00C26DD0" w:rsidRPr="00F13190" w:rsidRDefault="00C26DD0" w:rsidP="00C26DD0">
      <w:pPr>
        <w:pStyle w:val="ListParagraph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b/>
          <w:bCs/>
          <w:iCs/>
          <w:sz w:val="20"/>
          <w:szCs w:val="20"/>
        </w:rPr>
        <w:t>Model/wersja</w:t>
      </w:r>
      <w:r w:rsidRPr="00F13190">
        <w:rPr>
          <w:rFonts w:ascii="Arial" w:hAnsi="Arial" w:cs="Arial"/>
          <w:iCs/>
          <w:sz w:val="20"/>
          <w:szCs w:val="20"/>
        </w:rPr>
        <w:t>: ………………………………</w:t>
      </w:r>
    </w:p>
    <w:p w14:paraId="3E64B282" w14:textId="77777777" w:rsidR="00C26DD0" w:rsidRPr="00F13190" w:rsidRDefault="00C26DD0" w:rsidP="00C26DD0">
      <w:pPr>
        <w:pStyle w:val="ListParagraph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b/>
          <w:bCs/>
          <w:iCs/>
          <w:sz w:val="20"/>
          <w:szCs w:val="20"/>
        </w:rPr>
        <w:t>Rok Produkcji</w:t>
      </w:r>
      <w:r w:rsidRPr="00F13190">
        <w:rPr>
          <w:rFonts w:ascii="Arial" w:hAnsi="Arial" w:cs="Arial"/>
          <w:iCs/>
          <w:sz w:val="20"/>
          <w:szCs w:val="20"/>
        </w:rPr>
        <w:t xml:space="preserve"> 2025 r.</w:t>
      </w:r>
    </w:p>
    <w:p w14:paraId="38210390" w14:textId="77777777" w:rsidR="00C26DD0" w:rsidRPr="00F13190" w:rsidRDefault="00C26DD0" w:rsidP="00C26DD0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b/>
          <w:bCs/>
          <w:sz w:val="20"/>
          <w:szCs w:val="20"/>
        </w:rPr>
        <w:t>Nazwa:</w:t>
      </w:r>
      <w:r w:rsidRPr="00F13190">
        <w:rPr>
          <w:rFonts w:ascii="Arial" w:hAnsi="Arial" w:cs="Arial"/>
          <w:sz w:val="20"/>
          <w:szCs w:val="20"/>
        </w:rPr>
        <w:t xml:space="preserve"> ………………………………</w:t>
      </w:r>
      <w:proofErr w:type="gramStart"/>
      <w:r w:rsidRPr="00F13190">
        <w:rPr>
          <w:rFonts w:ascii="Arial" w:hAnsi="Arial" w:cs="Arial"/>
          <w:sz w:val="20"/>
          <w:szCs w:val="20"/>
        </w:rPr>
        <w:t>…….</w:t>
      </w:r>
      <w:proofErr w:type="gramEnd"/>
      <w:r w:rsidRPr="00F13190">
        <w:rPr>
          <w:rFonts w:ascii="Arial" w:hAnsi="Arial" w:cs="Arial"/>
          <w:sz w:val="20"/>
          <w:szCs w:val="20"/>
        </w:rPr>
        <w:t>.</w:t>
      </w:r>
    </w:p>
    <w:p w14:paraId="65927916" w14:textId="77777777" w:rsidR="00C26DD0" w:rsidRPr="00F13190" w:rsidRDefault="00C26DD0" w:rsidP="00C26DD0">
      <w:pPr>
        <w:pStyle w:val="ListParagraph"/>
        <w:spacing w:line="276" w:lineRule="auto"/>
        <w:ind w:left="0" w:firstLine="709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b/>
          <w:bCs/>
          <w:iCs/>
          <w:sz w:val="20"/>
          <w:szCs w:val="20"/>
        </w:rPr>
        <w:t>Producent:</w:t>
      </w:r>
      <w:r w:rsidRPr="00F13190">
        <w:rPr>
          <w:rFonts w:ascii="Arial" w:hAnsi="Arial" w:cs="Arial"/>
          <w:iCs/>
          <w:sz w:val="20"/>
          <w:szCs w:val="20"/>
        </w:rPr>
        <w:t xml:space="preserve"> ……………………………</w:t>
      </w:r>
      <w:proofErr w:type="gramStart"/>
      <w:r w:rsidRPr="00F13190">
        <w:rPr>
          <w:rFonts w:ascii="Arial" w:hAnsi="Arial" w:cs="Arial"/>
          <w:iCs/>
          <w:sz w:val="20"/>
          <w:szCs w:val="20"/>
        </w:rPr>
        <w:t>…….</w:t>
      </w:r>
      <w:proofErr w:type="gramEnd"/>
      <w:r w:rsidRPr="00F13190">
        <w:rPr>
          <w:rFonts w:ascii="Arial" w:hAnsi="Arial" w:cs="Arial"/>
          <w:iCs/>
          <w:sz w:val="20"/>
          <w:szCs w:val="20"/>
        </w:rPr>
        <w:t>.</w:t>
      </w:r>
    </w:p>
    <w:p w14:paraId="3F3C2FA9" w14:textId="77777777" w:rsidR="00C26DD0" w:rsidRPr="00F13190" w:rsidRDefault="00C26DD0" w:rsidP="00C26DD0">
      <w:pPr>
        <w:pStyle w:val="ListParagraph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b/>
          <w:bCs/>
          <w:iCs/>
          <w:sz w:val="20"/>
          <w:szCs w:val="20"/>
        </w:rPr>
        <w:t>Model/wersja</w:t>
      </w:r>
      <w:r w:rsidRPr="00F13190">
        <w:rPr>
          <w:rFonts w:ascii="Arial" w:hAnsi="Arial" w:cs="Arial"/>
          <w:iCs/>
          <w:sz w:val="20"/>
          <w:szCs w:val="20"/>
        </w:rPr>
        <w:t>: ………………………………</w:t>
      </w:r>
    </w:p>
    <w:p w14:paraId="0548EA06" w14:textId="35DFB0C8" w:rsidR="00150EE3" w:rsidRPr="00F13190" w:rsidRDefault="00C26DD0" w:rsidP="00C26DD0">
      <w:pPr>
        <w:pStyle w:val="ListParagraph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b/>
          <w:bCs/>
          <w:iCs/>
          <w:sz w:val="20"/>
          <w:szCs w:val="20"/>
        </w:rPr>
        <w:t>Rok Produkcji</w:t>
      </w:r>
      <w:r w:rsidRPr="00F13190">
        <w:rPr>
          <w:rFonts w:ascii="Arial" w:hAnsi="Arial" w:cs="Arial"/>
          <w:iCs/>
          <w:sz w:val="20"/>
          <w:szCs w:val="20"/>
        </w:rPr>
        <w:t xml:space="preserve"> 2025 r.</w:t>
      </w:r>
    </w:p>
    <w:p w14:paraId="1328F09B" w14:textId="77777777" w:rsidR="00122C6C" w:rsidRPr="00F13190" w:rsidRDefault="00122C6C" w:rsidP="009C6248">
      <w:pPr>
        <w:pStyle w:val="ListParagraph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iCs/>
          <w:sz w:val="20"/>
          <w:szCs w:val="20"/>
        </w:rPr>
        <w:t xml:space="preserve">(zwanego dalej: „Sprzętem”). </w:t>
      </w:r>
    </w:p>
    <w:p w14:paraId="75B5C105" w14:textId="77777777" w:rsidR="00813169" w:rsidRPr="00F13190" w:rsidRDefault="00813169" w:rsidP="009C6248">
      <w:pPr>
        <w:pStyle w:val="ListParagraph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0EC821E7" w14:textId="455E1F21" w:rsidR="00582578" w:rsidRPr="00F13190" w:rsidRDefault="00582578" w:rsidP="009C6248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Przedmiot Umowy jest szczegółowo określony w ofercie Wykonawcy z dnia ……</w:t>
      </w:r>
      <w:proofErr w:type="gramStart"/>
      <w:r w:rsidRPr="00F13190">
        <w:rPr>
          <w:rFonts w:ascii="Arial" w:hAnsi="Arial" w:cs="Arial"/>
          <w:sz w:val="20"/>
          <w:szCs w:val="20"/>
        </w:rPr>
        <w:t>…….</w:t>
      </w:r>
      <w:proofErr w:type="gramEnd"/>
      <w:r w:rsidRPr="00F13190">
        <w:rPr>
          <w:rFonts w:ascii="Arial" w:hAnsi="Arial" w:cs="Arial"/>
          <w:sz w:val="20"/>
          <w:szCs w:val="20"/>
        </w:rPr>
        <w:t xml:space="preserve">. roku, która stanowi załącznik </w:t>
      </w:r>
      <w:r w:rsidR="009C6248" w:rsidRPr="00F13190">
        <w:rPr>
          <w:rFonts w:ascii="Arial" w:hAnsi="Arial" w:cs="Arial"/>
          <w:sz w:val="20"/>
          <w:szCs w:val="20"/>
        </w:rPr>
        <w:t xml:space="preserve">nr 1 </w:t>
      </w:r>
      <w:r w:rsidRPr="00F13190">
        <w:rPr>
          <w:rFonts w:ascii="Arial" w:hAnsi="Arial" w:cs="Arial"/>
          <w:sz w:val="20"/>
          <w:szCs w:val="20"/>
        </w:rPr>
        <w:t>do niniejszej Umowy.</w:t>
      </w:r>
    </w:p>
    <w:p w14:paraId="11D8107F" w14:textId="5C23DC45" w:rsidR="00813169" w:rsidRPr="00F13190" w:rsidRDefault="00582578" w:rsidP="00500B8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W ramach zamówienia Wykonawca </w:t>
      </w:r>
      <w:r w:rsidR="00693A9A" w:rsidRPr="00F13190">
        <w:rPr>
          <w:rFonts w:ascii="Arial" w:hAnsi="Arial" w:cs="Arial"/>
          <w:sz w:val="20"/>
          <w:szCs w:val="20"/>
        </w:rPr>
        <w:t xml:space="preserve">jest zobowiązany, w szczególności zapewnić dostawę, rozładunek, wniesienie dostarczanego sprzętu </w:t>
      </w:r>
      <w:r w:rsidR="0032721C" w:rsidRPr="00F13190">
        <w:rPr>
          <w:rFonts w:ascii="Arial" w:hAnsi="Arial" w:cs="Arial"/>
          <w:sz w:val="20"/>
          <w:szCs w:val="20"/>
        </w:rPr>
        <w:t xml:space="preserve">w miejsce wskazane przez Zmawiającego </w:t>
      </w:r>
      <w:r w:rsidR="0032721C" w:rsidRPr="00F13190">
        <w:rPr>
          <w:rFonts w:ascii="Arial" w:hAnsi="Arial" w:cs="Arial"/>
          <w:bCs/>
          <w:sz w:val="20"/>
          <w:szCs w:val="20"/>
        </w:rPr>
        <w:t>§3 ust 3 niniejszej umowy</w:t>
      </w:r>
      <w:r w:rsidR="00693A9A" w:rsidRPr="00F13190">
        <w:rPr>
          <w:rFonts w:ascii="Arial" w:hAnsi="Arial" w:cs="Arial"/>
          <w:sz w:val="20"/>
          <w:szCs w:val="20"/>
        </w:rPr>
        <w:t xml:space="preserve"> na własny koszt i ryzyko.</w:t>
      </w:r>
    </w:p>
    <w:p w14:paraId="380E8D27" w14:textId="448AD38F" w:rsidR="00BE6683" w:rsidRPr="00F13190" w:rsidRDefault="005A7218" w:rsidP="009C624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iCs/>
          <w:sz w:val="20"/>
          <w:szCs w:val="20"/>
        </w:rPr>
        <w:t xml:space="preserve">Przedmiot niniejszej Umowy obejmuje także </w:t>
      </w:r>
      <w:r w:rsidRPr="00F13190">
        <w:rPr>
          <w:rFonts w:ascii="Arial" w:hAnsi="Arial" w:cs="Arial"/>
          <w:sz w:val="20"/>
          <w:szCs w:val="20"/>
        </w:rPr>
        <w:t>serwis gwarancyjny urządzeń</w:t>
      </w:r>
      <w:r w:rsidR="00582578" w:rsidRPr="00F13190">
        <w:rPr>
          <w:rFonts w:ascii="Arial" w:hAnsi="Arial" w:cs="Arial"/>
          <w:sz w:val="20"/>
          <w:szCs w:val="20"/>
        </w:rPr>
        <w:t>.</w:t>
      </w:r>
    </w:p>
    <w:p w14:paraId="2149EBFC" w14:textId="77777777" w:rsidR="00500969" w:rsidRPr="00F13190" w:rsidRDefault="00500969" w:rsidP="009C624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F13190">
        <w:rPr>
          <w:rFonts w:ascii="Arial" w:hAnsi="Arial" w:cs="Arial"/>
          <w:iCs/>
          <w:sz w:val="20"/>
          <w:szCs w:val="20"/>
        </w:rPr>
        <w:t xml:space="preserve">Przedmiot niniejszej Umowy realizowany będzie zgodnie z treścią </w:t>
      </w:r>
      <w:r w:rsidR="00B7395A" w:rsidRPr="00F13190">
        <w:rPr>
          <w:rFonts w:ascii="Arial" w:hAnsi="Arial" w:cs="Arial"/>
          <w:iCs/>
          <w:sz w:val="20"/>
          <w:szCs w:val="20"/>
        </w:rPr>
        <w:t xml:space="preserve">Zapytania </w:t>
      </w:r>
      <w:r w:rsidR="005A7218" w:rsidRPr="00F13190">
        <w:rPr>
          <w:rFonts w:ascii="Arial" w:hAnsi="Arial" w:cs="Arial"/>
          <w:iCs/>
          <w:sz w:val="20"/>
          <w:szCs w:val="20"/>
        </w:rPr>
        <w:t>O</w:t>
      </w:r>
      <w:r w:rsidR="00806A93" w:rsidRPr="00F13190">
        <w:rPr>
          <w:rFonts w:ascii="Arial" w:hAnsi="Arial" w:cs="Arial"/>
          <w:iCs/>
          <w:sz w:val="20"/>
          <w:szCs w:val="20"/>
        </w:rPr>
        <w:t xml:space="preserve">fertowego </w:t>
      </w:r>
      <w:r w:rsidRPr="00F13190">
        <w:rPr>
          <w:rFonts w:ascii="Arial" w:hAnsi="Arial" w:cs="Arial"/>
          <w:iCs/>
          <w:sz w:val="20"/>
          <w:szCs w:val="20"/>
        </w:rPr>
        <w:t xml:space="preserve">oraz </w:t>
      </w:r>
      <w:r w:rsidR="005A7218" w:rsidRPr="00F13190">
        <w:rPr>
          <w:rFonts w:ascii="Arial" w:hAnsi="Arial" w:cs="Arial"/>
          <w:iCs/>
          <w:sz w:val="20"/>
          <w:szCs w:val="20"/>
        </w:rPr>
        <w:t>O</w:t>
      </w:r>
      <w:r w:rsidRPr="00F13190">
        <w:rPr>
          <w:rFonts w:ascii="Arial" w:hAnsi="Arial" w:cs="Arial"/>
          <w:iCs/>
          <w:sz w:val="20"/>
          <w:szCs w:val="20"/>
        </w:rPr>
        <w:t>fertą Wykonawcy.</w:t>
      </w:r>
    </w:p>
    <w:p w14:paraId="61ED63A3" w14:textId="7E6CA550" w:rsidR="00D67171" w:rsidRPr="00F13190" w:rsidRDefault="00500969" w:rsidP="009C624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13190">
        <w:rPr>
          <w:rFonts w:ascii="Arial" w:hAnsi="Arial" w:cs="Arial"/>
          <w:b/>
          <w:sz w:val="20"/>
          <w:szCs w:val="20"/>
        </w:rPr>
        <w:t>§</w:t>
      </w:r>
      <w:r w:rsidR="00D67171" w:rsidRPr="00F13190">
        <w:rPr>
          <w:rFonts w:ascii="Arial" w:hAnsi="Arial" w:cs="Arial"/>
          <w:b/>
          <w:sz w:val="20"/>
          <w:szCs w:val="20"/>
        </w:rPr>
        <w:t xml:space="preserve"> 2</w:t>
      </w:r>
      <w:r w:rsidR="00127891" w:rsidRPr="00F13190">
        <w:rPr>
          <w:rFonts w:ascii="Arial" w:hAnsi="Arial" w:cs="Arial"/>
          <w:b/>
          <w:sz w:val="20"/>
          <w:szCs w:val="20"/>
        </w:rPr>
        <w:t xml:space="preserve"> </w:t>
      </w:r>
      <w:r w:rsidR="00D67171" w:rsidRPr="00F13190">
        <w:rPr>
          <w:rFonts w:ascii="Arial" w:hAnsi="Arial" w:cs="Arial"/>
          <w:b/>
          <w:sz w:val="20"/>
          <w:szCs w:val="20"/>
        </w:rPr>
        <w:t xml:space="preserve">Warunki realizacji Umowy </w:t>
      </w:r>
    </w:p>
    <w:p w14:paraId="6B145D85" w14:textId="77777777" w:rsidR="00D67171" w:rsidRPr="00F13190" w:rsidRDefault="00D67171" w:rsidP="009C624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754BA72" w14:textId="77777777" w:rsidR="00BE6AE9" w:rsidRPr="00F13190" w:rsidRDefault="005A7218" w:rsidP="009C6248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F13190">
        <w:rPr>
          <w:rFonts w:ascii="Arial" w:hAnsi="Arial" w:cs="Arial"/>
          <w:bCs/>
          <w:sz w:val="20"/>
          <w:szCs w:val="20"/>
        </w:rPr>
        <w:t>Wykonawca oświadcza, że Sprzęt wolny jest od wad fizycznych i prawnych</w:t>
      </w:r>
      <w:r w:rsidR="00D67171" w:rsidRPr="00F13190">
        <w:rPr>
          <w:rFonts w:ascii="Arial" w:hAnsi="Arial" w:cs="Arial"/>
          <w:bCs/>
          <w:sz w:val="20"/>
          <w:szCs w:val="20"/>
        </w:rPr>
        <w:t xml:space="preserve"> </w:t>
      </w:r>
      <w:r w:rsidRPr="00F13190">
        <w:rPr>
          <w:rFonts w:ascii="Arial" w:hAnsi="Arial" w:cs="Arial"/>
          <w:bCs/>
          <w:sz w:val="20"/>
          <w:szCs w:val="20"/>
        </w:rPr>
        <w:t xml:space="preserve">i nie jest obciążony żadnym prawem na rzecz osób trzecich oraz nie podlega on żadnym ograniczeniom w rozporządzeniu prawnym lub faktycznym, a także, że nie toczy się co do niego żadne postępowanie sądowe lub pozasądowe, jak również, że nie są mu znane </w:t>
      </w:r>
      <w:r w:rsidRPr="00F13190">
        <w:rPr>
          <w:rFonts w:ascii="Arial" w:eastAsia="Palatino Linotype" w:hAnsi="Arial" w:cs="Arial"/>
          <w:sz w:val="20"/>
          <w:szCs w:val="20"/>
        </w:rPr>
        <w:t>żadne roszczenia osób trzecich, które choćby pośrednio</w:t>
      </w:r>
      <w:r w:rsidR="00D67171" w:rsidRPr="00F13190">
        <w:rPr>
          <w:rFonts w:ascii="Arial" w:eastAsia="Palatino Linotype" w:hAnsi="Arial" w:cs="Arial"/>
          <w:sz w:val="20"/>
          <w:szCs w:val="20"/>
        </w:rPr>
        <w:t xml:space="preserve"> go </w:t>
      </w:r>
      <w:r w:rsidRPr="00F13190">
        <w:rPr>
          <w:rFonts w:ascii="Arial" w:eastAsia="Palatino Linotype" w:hAnsi="Arial" w:cs="Arial"/>
          <w:sz w:val="20"/>
          <w:szCs w:val="20"/>
        </w:rPr>
        <w:t>dotyczyły</w:t>
      </w:r>
      <w:r w:rsidR="00D67171" w:rsidRPr="00F13190">
        <w:rPr>
          <w:rFonts w:ascii="Arial" w:eastAsia="Palatino Linotype" w:hAnsi="Arial" w:cs="Arial"/>
          <w:sz w:val="20"/>
          <w:szCs w:val="20"/>
        </w:rPr>
        <w:t>.</w:t>
      </w:r>
    </w:p>
    <w:p w14:paraId="40517A45" w14:textId="1D5B11B9" w:rsidR="00A20C7E" w:rsidRPr="00F13190" w:rsidRDefault="00A20C7E" w:rsidP="00A079D3">
      <w:pPr>
        <w:tabs>
          <w:tab w:val="left" w:pos="0"/>
        </w:tabs>
        <w:spacing w:line="276" w:lineRule="auto"/>
        <w:jc w:val="both"/>
        <w:rPr>
          <w:rFonts w:ascii="Arial" w:hAnsi="Arial" w:cs="Arial"/>
          <w:color w:val="222222"/>
          <w:sz w:val="20"/>
          <w:szCs w:val="20"/>
        </w:rPr>
      </w:pPr>
    </w:p>
    <w:p w14:paraId="10CC878E" w14:textId="77777777" w:rsidR="006C66B6" w:rsidRPr="00F13190" w:rsidRDefault="00A20C7E" w:rsidP="009C6248">
      <w:pPr>
        <w:pStyle w:val="ListParagraph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Dostarczony Sprzęt powinien być oznakowany znakiem CE. </w:t>
      </w:r>
      <w:r w:rsidR="00BE6AE9" w:rsidRPr="00F13190">
        <w:rPr>
          <w:rFonts w:ascii="Arial" w:hAnsi="Arial" w:cs="Arial"/>
          <w:sz w:val="20"/>
          <w:szCs w:val="20"/>
        </w:rPr>
        <w:t xml:space="preserve">Najpóźniej </w:t>
      </w:r>
      <w:r w:rsidR="00996EFD" w:rsidRPr="00F13190">
        <w:rPr>
          <w:rFonts w:ascii="Arial" w:hAnsi="Arial" w:cs="Arial"/>
          <w:sz w:val="20"/>
          <w:szCs w:val="20"/>
        </w:rPr>
        <w:t xml:space="preserve">z dostawą </w:t>
      </w:r>
      <w:r w:rsidR="00BE6AE9" w:rsidRPr="00F13190">
        <w:rPr>
          <w:rFonts w:ascii="Arial" w:hAnsi="Arial" w:cs="Arial"/>
          <w:sz w:val="20"/>
          <w:szCs w:val="20"/>
        </w:rPr>
        <w:t xml:space="preserve">Sprzętu </w:t>
      </w:r>
      <w:r w:rsidR="00996EFD" w:rsidRPr="00F13190">
        <w:rPr>
          <w:rFonts w:ascii="Arial" w:hAnsi="Arial" w:cs="Arial"/>
          <w:sz w:val="20"/>
          <w:szCs w:val="20"/>
        </w:rPr>
        <w:t xml:space="preserve">Wykonawca </w:t>
      </w:r>
      <w:r w:rsidR="00BE6AE9" w:rsidRPr="00F13190">
        <w:rPr>
          <w:rFonts w:ascii="Arial" w:hAnsi="Arial" w:cs="Arial"/>
          <w:sz w:val="20"/>
          <w:szCs w:val="20"/>
        </w:rPr>
        <w:t>zobowiązany jest</w:t>
      </w:r>
      <w:r w:rsidR="006C66B6" w:rsidRPr="00F13190">
        <w:rPr>
          <w:rFonts w:ascii="Arial" w:hAnsi="Arial" w:cs="Arial"/>
          <w:sz w:val="20"/>
          <w:szCs w:val="20"/>
        </w:rPr>
        <w:t xml:space="preserve"> przekazać Zamawiającemu </w:t>
      </w:r>
      <w:r w:rsidR="006C66B6" w:rsidRPr="00F13190">
        <w:rPr>
          <w:rFonts w:ascii="Arial" w:hAnsi="Arial" w:cs="Arial"/>
          <w:bCs/>
          <w:sz w:val="20"/>
          <w:szCs w:val="20"/>
        </w:rPr>
        <w:t>deklaracje zgodności CE dla dostarczonego Sprzętu, potwierdzających, iż jest on dopuszczony do sprzedaży</w:t>
      </w:r>
      <w:r w:rsidR="006C66B6" w:rsidRPr="00F13190">
        <w:rPr>
          <w:rFonts w:ascii="Arial" w:hAnsi="Arial" w:cs="Arial"/>
          <w:sz w:val="20"/>
          <w:szCs w:val="20"/>
        </w:rPr>
        <w:t xml:space="preserve"> i użytku w UE. W przypadku, gdy deklaracje CE wystawione są w języku innym niż język polski, Wykonawca zobowiązany jest dostarczyć również ich tłumaczenie na język polski.</w:t>
      </w:r>
    </w:p>
    <w:p w14:paraId="117907F0" w14:textId="77777777" w:rsidR="006C66B6" w:rsidRPr="00F13190" w:rsidRDefault="006C66B6" w:rsidP="009C6248">
      <w:pPr>
        <w:pStyle w:val="ListParagraph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B324240" w14:textId="491E662E" w:rsidR="00D2232A" w:rsidRPr="00F13190" w:rsidRDefault="006C66B6" w:rsidP="009C6248">
      <w:pPr>
        <w:pStyle w:val="ListParagraph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Najpóźniej wraz z dostawą Sprzętu, Wykonawca zobowiązany jest przekazać Zamawiającemu: </w:t>
      </w:r>
      <w:r w:rsidR="00996EFD" w:rsidRPr="00F13190">
        <w:rPr>
          <w:rFonts w:ascii="Arial" w:hAnsi="Arial" w:cs="Arial"/>
          <w:sz w:val="20"/>
          <w:szCs w:val="20"/>
        </w:rPr>
        <w:t xml:space="preserve">instrukcje obsługi w zakresie konserwacji i eksploatacji </w:t>
      </w:r>
      <w:r w:rsidR="00BE6AE9" w:rsidRPr="00F13190">
        <w:rPr>
          <w:rFonts w:ascii="Arial" w:hAnsi="Arial" w:cs="Arial"/>
          <w:sz w:val="20"/>
          <w:szCs w:val="20"/>
        </w:rPr>
        <w:t>Sprzętu</w:t>
      </w:r>
      <w:r w:rsidR="00996EFD" w:rsidRPr="00F13190">
        <w:rPr>
          <w:rFonts w:ascii="Arial" w:hAnsi="Arial" w:cs="Arial"/>
          <w:sz w:val="20"/>
          <w:szCs w:val="20"/>
        </w:rPr>
        <w:t xml:space="preserve"> (w języku polskim), paszporty </w:t>
      </w:r>
      <w:proofErr w:type="gramStart"/>
      <w:r w:rsidR="00996EFD" w:rsidRPr="00F13190">
        <w:rPr>
          <w:rFonts w:ascii="Arial" w:hAnsi="Arial" w:cs="Arial"/>
          <w:sz w:val="20"/>
          <w:szCs w:val="20"/>
        </w:rPr>
        <w:t>techniczne</w:t>
      </w:r>
      <w:r w:rsidR="00A72234">
        <w:rPr>
          <w:rFonts w:ascii="Arial" w:hAnsi="Arial" w:cs="Arial"/>
          <w:sz w:val="20"/>
          <w:szCs w:val="20"/>
        </w:rPr>
        <w:t>( jeśli</w:t>
      </w:r>
      <w:proofErr w:type="gramEnd"/>
      <w:r w:rsidR="00A72234">
        <w:rPr>
          <w:rFonts w:ascii="Arial" w:hAnsi="Arial" w:cs="Arial"/>
          <w:sz w:val="20"/>
          <w:szCs w:val="20"/>
        </w:rPr>
        <w:t xml:space="preserve"> dotyczą)</w:t>
      </w:r>
      <w:r w:rsidR="00996EFD" w:rsidRPr="00F13190">
        <w:rPr>
          <w:rFonts w:ascii="Arial" w:hAnsi="Arial" w:cs="Arial"/>
          <w:sz w:val="20"/>
          <w:szCs w:val="20"/>
        </w:rPr>
        <w:t xml:space="preserve"> oraz karty gwarancyjne</w:t>
      </w:r>
      <w:r w:rsidRPr="00F13190">
        <w:rPr>
          <w:rFonts w:ascii="Arial" w:hAnsi="Arial" w:cs="Arial"/>
          <w:sz w:val="20"/>
          <w:szCs w:val="20"/>
        </w:rPr>
        <w:t xml:space="preserve">. </w:t>
      </w:r>
    </w:p>
    <w:p w14:paraId="022476B5" w14:textId="77777777" w:rsidR="00D2232A" w:rsidRPr="00F13190" w:rsidRDefault="00D2232A" w:rsidP="009C6248">
      <w:pPr>
        <w:pStyle w:val="ListParagraph"/>
        <w:spacing w:line="276" w:lineRule="auto"/>
        <w:rPr>
          <w:rFonts w:ascii="Arial" w:hAnsi="Arial" w:cs="Arial"/>
          <w:sz w:val="20"/>
          <w:szCs w:val="20"/>
        </w:rPr>
      </w:pPr>
    </w:p>
    <w:p w14:paraId="4BEAAF22" w14:textId="2A0FE581" w:rsidR="00D2232A" w:rsidRPr="00F13190" w:rsidRDefault="00D2232A" w:rsidP="009C6248">
      <w:pPr>
        <w:pStyle w:val="ListParagraph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Wykonawcę obciążają wszelkie koszty i ryzyka wykonania obowiązków objętych Przedmiotem Umowy, w</w:t>
      </w:r>
      <w:r w:rsidR="00990229" w:rsidRPr="00F13190">
        <w:rPr>
          <w:rFonts w:ascii="Arial" w:hAnsi="Arial" w:cs="Arial"/>
          <w:sz w:val="20"/>
          <w:szCs w:val="20"/>
        </w:rPr>
        <w:t> </w:t>
      </w:r>
      <w:r w:rsidRPr="00F13190">
        <w:rPr>
          <w:rFonts w:ascii="Arial" w:hAnsi="Arial" w:cs="Arial"/>
          <w:sz w:val="20"/>
          <w:szCs w:val="20"/>
        </w:rPr>
        <w:t xml:space="preserve">tym koszty dostarczenia Sprzętu </w:t>
      </w:r>
      <w:r w:rsidR="00A7602E" w:rsidRPr="00F13190">
        <w:rPr>
          <w:rFonts w:ascii="Arial" w:hAnsi="Arial" w:cs="Arial"/>
          <w:sz w:val="20"/>
          <w:szCs w:val="20"/>
        </w:rPr>
        <w:t xml:space="preserve">do siedziby Zmawiającego na adres wskazany w </w:t>
      </w:r>
      <w:r w:rsidR="00A7602E" w:rsidRPr="00F13190">
        <w:rPr>
          <w:rFonts w:ascii="Arial" w:hAnsi="Arial" w:cs="Arial"/>
          <w:bCs/>
          <w:sz w:val="20"/>
          <w:szCs w:val="20"/>
        </w:rPr>
        <w:t xml:space="preserve">§3 ust 3, </w:t>
      </w:r>
      <w:r w:rsidRPr="00F13190">
        <w:rPr>
          <w:rFonts w:ascii="Arial" w:hAnsi="Arial" w:cs="Arial"/>
          <w:sz w:val="20"/>
          <w:szCs w:val="20"/>
        </w:rPr>
        <w:t>oraz jego poszczególnych urządzeń, opakowania, przewozu i</w:t>
      </w:r>
      <w:r w:rsidR="00990229" w:rsidRPr="00F13190">
        <w:rPr>
          <w:rFonts w:ascii="Arial" w:hAnsi="Arial" w:cs="Arial"/>
          <w:sz w:val="20"/>
          <w:szCs w:val="20"/>
        </w:rPr>
        <w:t> </w:t>
      </w:r>
      <w:r w:rsidRPr="00F13190">
        <w:rPr>
          <w:rFonts w:ascii="Arial" w:hAnsi="Arial" w:cs="Arial"/>
          <w:sz w:val="20"/>
          <w:szCs w:val="20"/>
        </w:rPr>
        <w:t xml:space="preserve">ubezpieczenia w trakcie transportu do miejsca </w:t>
      </w:r>
      <w:r w:rsidR="00A7602E" w:rsidRPr="00F13190">
        <w:rPr>
          <w:rFonts w:ascii="Arial" w:hAnsi="Arial" w:cs="Arial"/>
          <w:sz w:val="20"/>
          <w:szCs w:val="20"/>
        </w:rPr>
        <w:t xml:space="preserve">dostawy wskazanego przez Zamawiającego w </w:t>
      </w:r>
      <w:r w:rsidR="00A7602E" w:rsidRPr="00F13190">
        <w:rPr>
          <w:rFonts w:ascii="Arial" w:hAnsi="Arial" w:cs="Arial"/>
          <w:bCs/>
          <w:sz w:val="20"/>
          <w:szCs w:val="20"/>
        </w:rPr>
        <w:t xml:space="preserve">§3 ust 3, oraz </w:t>
      </w:r>
      <w:r w:rsidRPr="00F13190">
        <w:rPr>
          <w:rFonts w:ascii="Arial" w:hAnsi="Arial" w:cs="Arial"/>
          <w:sz w:val="20"/>
          <w:szCs w:val="20"/>
        </w:rPr>
        <w:t xml:space="preserve">na całej trasie transportu oraz ryzyko przypadkowej utraty lub uszkodzenia Sprzętu. </w:t>
      </w:r>
    </w:p>
    <w:p w14:paraId="054D79BC" w14:textId="77777777" w:rsidR="00D2232A" w:rsidRPr="00F13190" w:rsidRDefault="00D2232A" w:rsidP="009C6248">
      <w:pPr>
        <w:pStyle w:val="ListParagraph"/>
        <w:spacing w:line="276" w:lineRule="auto"/>
        <w:rPr>
          <w:rFonts w:ascii="Arial" w:hAnsi="Arial" w:cs="Arial"/>
          <w:sz w:val="20"/>
          <w:szCs w:val="20"/>
        </w:rPr>
      </w:pPr>
    </w:p>
    <w:p w14:paraId="0843C544" w14:textId="77777777" w:rsidR="00D2232A" w:rsidRPr="00F13190" w:rsidRDefault="00D2232A" w:rsidP="009C6248">
      <w:pPr>
        <w:pStyle w:val="ListParagraph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lastRenderedPageBreak/>
        <w:t xml:space="preserve">Wykonawca zobowiązany jest do odbioru opakowań w których dostarczony zostanie Sprzęt oraz ich przekazania do utylizacji zgodnie z obowiązującymi przepisami prawa. </w:t>
      </w:r>
    </w:p>
    <w:p w14:paraId="2AF37C60" w14:textId="77777777" w:rsidR="00D2232A" w:rsidRPr="00F13190" w:rsidRDefault="00D2232A" w:rsidP="009C6248">
      <w:pPr>
        <w:pStyle w:val="ListParagraph"/>
        <w:spacing w:line="276" w:lineRule="auto"/>
        <w:rPr>
          <w:rFonts w:ascii="Arial" w:hAnsi="Arial" w:cs="Arial"/>
          <w:sz w:val="20"/>
          <w:szCs w:val="20"/>
        </w:rPr>
      </w:pPr>
    </w:p>
    <w:p w14:paraId="646A4F9B" w14:textId="3CDA583F" w:rsidR="00500969" w:rsidRPr="00F13190" w:rsidRDefault="00500969" w:rsidP="009C624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13190">
        <w:rPr>
          <w:rFonts w:ascii="Arial" w:hAnsi="Arial" w:cs="Arial"/>
          <w:b/>
          <w:sz w:val="20"/>
          <w:szCs w:val="20"/>
        </w:rPr>
        <w:t>§ 3</w:t>
      </w:r>
      <w:r w:rsidR="00127891" w:rsidRPr="00F13190">
        <w:rPr>
          <w:rFonts w:ascii="Arial" w:hAnsi="Arial" w:cs="Arial"/>
          <w:b/>
          <w:sz w:val="20"/>
          <w:szCs w:val="20"/>
        </w:rPr>
        <w:t xml:space="preserve"> Termin Wykonania Umowy</w:t>
      </w:r>
    </w:p>
    <w:p w14:paraId="5D7CE890" w14:textId="77777777" w:rsidR="00500969" w:rsidRPr="00F13190" w:rsidRDefault="00500969" w:rsidP="009C6248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DDA72F2" w14:textId="3E706823" w:rsidR="00127891" w:rsidRPr="00F13190" w:rsidRDefault="00127891" w:rsidP="009C6248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Wykonawca zobowiązuje się do wykonania Przedmiotu Umowy w całości, w terminie </w:t>
      </w:r>
      <w:r w:rsidRPr="00F13190">
        <w:rPr>
          <w:rFonts w:ascii="Arial" w:hAnsi="Arial" w:cs="Arial"/>
          <w:b/>
          <w:bCs/>
          <w:sz w:val="20"/>
          <w:szCs w:val="20"/>
        </w:rPr>
        <w:t>do</w:t>
      </w:r>
      <w:r w:rsidR="002B08C7" w:rsidRPr="00F13190">
        <w:rPr>
          <w:rFonts w:ascii="Arial" w:hAnsi="Arial" w:cs="Arial"/>
          <w:b/>
          <w:bCs/>
          <w:sz w:val="20"/>
          <w:szCs w:val="20"/>
        </w:rPr>
        <w:t xml:space="preserve"> </w:t>
      </w:r>
      <w:r w:rsidR="00A7602E" w:rsidRPr="00F13190">
        <w:rPr>
          <w:rFonts w:ascii="Arial" w:hAnsi="Arial" w:cs="Arial"/>
          <w:b/>
          <w:bCs/>
          <w:sz w:val="20"/>
          <w:szCs w:val="20"/>
        </w:rPr>
        <w:t xml:space="preserve">dnia </w:t>
      </w:r>
      <w:r w:rsidR="00EB12EF" w:rsidRPr="00F13190">
        <w:rPr>
          <w:rFonts w:ascii="Arial" w:hAnsi="Arial" w:cs="Arial"/>
          <w:b/>
          <w:bCs/>
          <w:sz w:val="20"/>
          <w:szCs w:val="20"/>
        </w:rPr>
        <w:t>………</w:t>
      </w:r>
      <w:proofErr w:type="gramStart"/>
      <w:r w:rsidR="00EB12EF" w:rsidRPr="00F13190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Pr="00F13190">
        <w:rPr>
          <w:rFonts w:ascii="Arial" w:hAnsi="Arial" w:cs="Arial"/>
          <w:b/>
          <w:bCs/>
          <w:sz w:val="20"/>
          <w:szCs w:val="20"/>
        </w:rPr>
        <w:t>.</w:t>
      </w:r>
      <w:r w:rsidRPr="00F13190">
        <w:rPr>
          <w:rFonts w:ascii="Arial" w:hAnsi="Arial" w:cs="Arial"/>
          <w:sz w:val="20"/>
          <w:szCs w:val="20"/>
        </w:rPr>
        <w:t xml:space="preserve"> </w:t>
      </w:r>
      <w:r w:rsidR="00A7602E" w:rsidRPr="00F13190">
        <w:rPr>
          <w:rFonts w:ascii="Arial" w:hAnsi="Arial" w:cs="Arial"/>
          <w:sz w:val="20"/>
          <w:szCs w:val="20"/>
        </w:rPr>
        <w:t>r.</w:t>
      </w:r>
    </w:p>
    <w:p w14:paraId="507889C7" w14:textId="77777777" w:rsidR="00AE52CD" w:rsidRPr="00F13190" w:rsidRDefault="00AE52CD" w:rsidP="009C6248">
      <w:pPr>
        <w:pStyle w:val="ListParagraph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9025225" w14:textId="3B7AD7C1" w:rsidR="00582578" w:rsidRPr="00F13190" w:rsidRDefault="00127891" w:rsidP="009C6248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O terminie dostawy Wykonawca powiadomi Zamawiającego co najmniej z </w:t>
      </w:r>
      <w:r w:rsidR="009B778F" w:rsidRPr="00F13190">
        <w:rPr>
          <w:rFonts w:ascii="Arial" w:hAnsi="Arial" w:cs="Arial"/>
          <w:sz w:val="20"/>
          <w:szCs w:val="20"/>
        </w:rPr>
        <w:t>jedno</w:t>
      </w:r>
      <w:r w:rsidRPr="00F13190">
        <w:rPr>
          <w:rFonts w:ascii="Arial" w:hAnsi="Arial" w:cs="Arial"/>
          <w:sz w:val="20"/>
          <w:szCs w:val="20"/>
        </w:rPr>
        <w:t>dniowym wyprzedzeniem. Zamawiający zastrzega, że dostawa musi odbyć się w dni robocze od poniedziałku do piątku w</w:t>
      </w:r>
      <w:r w:rsidR="00990229" w:rsidRPr="00F13190">
        <w:rPr>
          <w:rFonts w:ascii="Arial" w:hAnsi="Arial" w:cs="Arial"/>
          <w:sz w:val="20"/>
          <w:szCs w:val="20"/>
        </w:rPr>
        <w:t> </w:t>
      </w:r>
      <w:r w:rsidRPr="00F13190">
        <w:rPr>
          <w:rFonts w:ascii="Arial" w:hAnsi="Arial" w:cs="Arial"/>
          <w:sz w:val="20"/>
          <w:szCs w:val="20"/>
        </w:rPr>
        <w:t>godzinach od 10</w:t>
      </w:r>
      <w:r w:rsidRPr="00F13190">
        <w:rPr>
          <w:rFonts w:ascii="Arial" w:hAnsi="Arial" w:cs="Arial"/>
          <w:sz w:val="20"/>
          <w:szCs w:val="20"/>
          <w:vertAlign w:val="superscript"/>
        </w:rPr>
        <w:t xml:space="preserve">00 </w:t>
      </w:r>
      <w:r w:rsidRPr="00F13190">
        <w:rPr>
          <w:rFonts w:ascii="Arial" w:hAnsi="Arial" w:cs="Arial"/>
          <w:sz w:val="20"/>
          <w:szCs w:val="20"/>
        </w:rPr>
        <w:t>do 13</w:t>
      </w:r>
      <w:r w:rsidRPr="00F13190">
        <w:rPr>
          <w:rFonts w:ascii="Arial" w:hAnsi="Arial" w:cs="Arial"/>
          <w:sz w:val="20"/>
          <w:szCs w:val="20"/>
          <w:vertAlign w:val="superscript"/>
        </w:rPr>
        <w:t>00</w:t>
      </w:r>
      <w:r w:rsidRPr="00F13190">
        <w:rPr>
          <w:rFonts w:ascii="Arial" w:hAnsi="Arial" w:cs="Arial"/>
          <w:sz w:val="20"/>
          <w:szCs w:val="20"/>
        </w:rPr>
        <w:t>. Za dzień wykonania dostawy uważa się dzień, w którym zostanie podpisany przez obie strony protokół odbioru</w:t>
      </w:r>
      <w:r w:rsidR="00582578" w:rsidRPr="00F13190">
        <w:rPr>
          <w:rFonts w:ascii="Arial" w:hAnsi="Arial" w:cs="Arial"/>
          <w:sz w:val="20"/>
          <w:szCs w:val="20"/>
        </w:rPr>
        <w:t xml:space="preserve">, przy czym protokół ten powinien zawierać, co najmniej: nazwę asortymentu (z wyszczególnionymi wszystkimi częściami składowymi), numery fabryczne (seria) asortymentu. </w:t>
      </w:r>
    </w:p>
    <w:p w14:paraId="6B348BD3" w14:textId="77777777" w:rsidR="00B651F2" w:rsidRPr="00F13190" w:rsidRDefault="00B651F2" w:rsidP="00B651F2">
      <w:pPr>
        <w:pStyle w:val="ListParagraph"/>
        <w:rPr>
          <w:rFonts w:ascii="Arial" w:hAnsi="Arial" w:cs="Arial"/>
          <w:sz w:val="20"/>
          <w:szCs w:val="20"/>
        </w:rPr>
      </w:pPr>
    </w:p>
    <w:p w14:paraId="21022AE6" w14:textId="59E5086D" w:rsidR="00B651F2" w:rsidRPr="00F13190" w:rsidRDefault="00B651F2" w:rsidP="009C6248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W przypadku zastrzeżeń do dostawy Zamawiający wyznaczy Wykonawcy dodatkowy termin do ich usunięcia. Podstawą do wystawienia faktury rzez Wykonawcę jest odbiór przedmiotu zamówienia/bez zastrzeżeń/ lub po usunięciu zgłoszonych wad.</w:t>
      </w:r>
    </w:p>
    <w:p w14:paraId="301CCB75" w14:textId="77777777" w:rsidR="00127891" w:rsidRPr="00F13190" w:rsidRDefault="00127891" w:rsidP="009C6248">
      <w:pPr>
        <w:pStyle w:val="ListParagraph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BB61FD8" w14:textId="72BB32D4" w:rsidR="00127891" w:rsidRPr="00F13190" w:rsidRDefault="00127891" w:rsidP="009C6248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Wykonawca zobowiązany jest na własny koszt oraz ryzyko, dostarczyć Sprzęt do Zamawiającego, na adres: </w:t>
      </w:r>
      <w:r w:rsidR="00FA12DE" w:rsidRPr="00F13190">
        <w:rPr>
          <w:rFonts w:ascii="Arial" w:hAnsi="Arial" w:cs="Arial"/>
          <w:sz w:val="20"/>
          <w:szCs w:val="20"/>
        </w:rPr>
        <w:t xml:space="preserve">ul. </w:t>
      </w:r>
      <w:r w:rsidR="00150EE3">
        <w:rPr>
          <w:rFonts w:ascii="Arial" w:hAnsi="Arial" w:cs="Arial"/>
          <w:sz w:val="20"/>
          <w:szCs w:val="20"/>
        </w:rPr>
        <w:t>Strzelecka 9, 40-073 Katowice</w:t>
      </w:r>
      <w:ins w:id="0" w:author="Gadomski, Jakub (TAX IGI)" w:date="2026-02-02T13:34:00Z" w16du:dateUtc="2026-02-02T12:34:00Z">
        <w:r w:rsidR="00150EE3">
          <w:rPr>
            <w:rFonts w:ascii="Arial" w:hAnsi="Arial" w:cs="Arial"/>
            <w:sz w:val="20"/>
            <w:szCs w:val="20"/>
          </w:rPr>
          <w:t>,</w:t>
        </w:r>
      </w:ins>
      <w:r w:rsidRPr="00F13190">
        <w:rPr>
          <w:rFonts w:ascii="Arial" w:hAnsi="Arial" w:cs="Arial"/>
          <w:sz w:val="20"/>
          <w:szCs w:val="20"/>
        </w:rPr>
        <w:t xml:space="preserve"> które to miejsce stanowi </w:t>
      </w:r>
      <w:r w:rsidRPr="00F13190">
        <w:rPr>
          <w:rFonts w:ascii="Arial" w:hAnsi="Arial" w:cs="Arial"/>
          <w:b/>
          <w:bCs/>
          <w:sz w:val="20"/>
          <w:szCs w:val="20"/>
        </w:rPr>
        <w:t xml:space="preserve">miejsce wykonania </w:t>
      </w:r>
      <w:r w:rsidR="00A7602E" w:rsidRPr="00F13190">
        <w:rPr>
          <w:rFonts w:ascii="Arial" w:hAnsi="Arial" w:cs="Arial"/>
          <w:b/>
          <w:bCs/>
          <w:sz w:val="20"/>
          <w:szCs w:val="20"/>
        </w:rPr>
        <w:t>d</w:t>
      </w:r>
      <w:r w:rsidR="00FA12DE" w:rsidRPr="00F13190">
        <w:rPr>
          <w:rFonts w:ascii="Arial" w:hAnsi="Arial" w:cs="Arial"/>
          <w:b/>
          <w:bCs/>
          <w:sz w:val="20"/>
          <w:szCs w:val="20"/>
        </w:rPr>
        <w:t>ostawy.</w:t>
      </w:r>
    </w:p>
    <w:p w14:paraId="74F08139" w14:textId="77777777" w:rsidR="00127891" w:rsidRPr="00F13190" w:rsidRDefault="00127891" w:rsidP="009C6248">
      <w:pPr>
        <w:pStyle w:val="ListParagraph"/>
        <w:spacing w:line="276" w:lineRule="auto"/>
        <w:rPr>
          <w:rFonts w:ascii="Arial" w:hAnsi="Arial" w:cs="Arial"/>
          <w:sz w:val="20"/>
          <w:szCs w:val="20"/>
        </w:rPr>
      </w:pPr>
    </w:p>
    <w:p w14:paraId="59E1FC08" w14:textId="77777777" w:rsidR="00127891" w:rsidRPr="00F13190" w:rsidRDefault="00127891" w:rsidP="009C6248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W przypadku, gdy dostarczony Sprzęt nie będzie spełniał postanowień opisu Zapytania Ofertowego lub nie będzie zgodny ze złożoną ofertą Wykonawcy, Zamawiający zastrzega prawo niedokonania jego odbioru, a Wykonawca zobowiązany będzie do niezwłocznej dostawy Sprzętu zgodnego z wymaganiami Zapytania Ofertowego oraz złożoną Ofertą Wykonawcy. </w:t>
      </w:r>
    </w:p>
    <w:p w14:paraId="4D8EA33C" w14:textId="77777777" w:rsidR="00A433A2" w:rsidRPr="00F13190" w:rsidRDefault="00A433A2" w:rsidP="009C6248">
      <w:pPr>
        <w:pStyle w:val="ListParagraph"/>
        <w:spacing w:line="276" w:lineRule="auto"/>
        <w:rPr>
          <w:rFonts w:ascii="Arial" w:hAnsi="Arial" w:cs="Arial"/>
          <w:sz w:val="20"/>
          <w:szCs w:val="20"/>
        </w:rPr>
      </w:pPr>
    </w:p>
    <w:p w14:paraId="68744BCA" w14:textId="77777777" w:rsidR="00500969" w:rsidRPr="00F13190" w:rsidRDefault="00A41DF4" w:rsidP="009C624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13190">
        <w:rPr>
          <w:rFonts w:ascii="Arial" w:hAnsi="Arial" w:cs="Arial"/>
          <w:b/>
          <w:sz w:val="20"/>
          <w:szCs w:val="20"/>
        </w:rPr>
        <w:t>§</w:t>
      </w:r>
      <w:r w:rsidR="00942D91" w:rsidRPr="00F13190">
        <w:rPr>
          <w:rFonts w:ascii="Arial" w:hAnsi="Arial" w:cs="Arial"/>
          <w:b/>
          <w:sz w:val="20"/>
          <w:szCs w:val="20"/>
        </w:rPr>
        <w:t>4</w:t>
      </w:r>
      <w:r w:rsidR="00803C3E" w:rsidRPr="00F13190">
        <w:rPr>
          <w:rFonts w:ascii="Arial" w:hAnsi="Arial" w:cs="Arial"/>
          <w:b/>
          <w:sz w:val="20"/>
          <w:szCs w:val="20"/>
        </w:rPr>
        <w:t xml:space="preserve"> </w:t>
      </w:r>
      <w:r w:rsidR="00D2232A" w:rsidRPr="00F13190">
        <w:rPr>
          <w:rFonts w:ascii="Arial" w:hAnsi="Arial" w:cs="Arial"/>
          <w:b/>
          <w:sz w:val="20"/>
          <w:szCs w:val="20"/>
        </w:rPr>
        <w:t>Zasada nieczynienia szkód dla środowiska (</w:t>
      </w:r>
      <w:r w:rsidR="00942D91" w:rsidRPr="00F13190">
        <w:rPr>
          <w:rFonts w:ascii="Arial" w:hAnsi="Arial" w:cs="Arial"/>
          <w:bCs/>
          <w:sz w:val="20"/>
          <w:szCs w:val="20"/>
        </w:rPr>
        <w:t>dalej: „</w:t>
      </w:r>
      <w:r w:rsidR="00D2232A" w:rsidRPr="00F13190">
        <w:rPr>
          <w:rFonts w:ascii="Arial" w:hAnsi="Arial" w:cs="Arial"/>
          <w:b/>
          <w:sz w:val="20"/>
          <w:szCs w:val="20"/>
        </w:rPr>
        <w:t>DNSH</w:t>
      </w:r>
      <w:r w:rsidR="00942D91" w:rsidRPr="00F13190">
        <w:rPr>
          <w:rFonts w:ascii="Arial" w:hAnsi="Arial" w:cs="Arial"/>
          <w:b/>
          <w:sz w:val="20"/>
          <w:szCs w:val="20"/>
        </w:rPr>
        <w:t>”)</w:t>
      </w:r>
    </w:p>
    <w:p w14:paraId="3990AE16" w14:textId="77777777" w:rsidR="00D2232A" w:rsidRPr="00F13190" w:rsidRDefault="00D2232A" w:rsidP="009C6248">
      <w:pPr>
        <w:pStyle w:val="ListParagraph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E7354EF" w14:textId="77777777" w:rsidR="00D2232A" w:rsidRPr="00F13190" w:rsidRDefault="00D2232A" w:rsidP="009C6248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Wykonawca oświadcza, że realizacja Przedmiotu Umowy nie narusza zasady </w:t>
      </w:r>
      <w:r w:rsidRPr="00F13190">
        <w:rPr>
          <w:rFonts w:ascii="Arial" w:hAnsi="Arial" w:cs="Arial"/>
          <w:b/>
          <w:bCs/>
          <w:sz w:val="20"/>
          <w:szCs w:val="20"/>
        </w:rPr>
        <w:t xml:space="preserve">nieczynienia poważnych szkód dla środowiska, </w:t>
      </w:r>
      <w:r w:rsidRPr="00F13190">
        <w:rPr>
          <w:rFonts w:ascii="Arial" w:hAnsi="Arial" w:cs="Arial"/>
          <w:sz w:val="20"/>
          <w:szCs w:val="20"/>
        </w:rPr>
        <w:t xml:space="preserve">zgodnie z art. 17 rozporządzenia Parlamentu Europejskiego i Rady (UE) 2020/852 z dnia 18 czerwca 2020 roku, w sprawie ustanowienia ram ułatwiających zrównoważone inwestycje. </w:t>
      </w:r>
    </w:p>
    <w:p w14:paraId="298E57F3" w14:textId="77777777" w:rsidR="00D2232A" w:rsidRPr="00F13190" w:rsidRDefault="00D2232A" w:rsidP="009C6248">
      <w:pPr>
        <w:pStyle w:val="ListParagraph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4D0DA52" w14:textId="77777777" w:rsidR="00D2232A" w:rsidRPr="00F13190" w:rsidRDefault="00D2232A" w:rsidP="009C6248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W szczególności Wykonawca zapewnia, że dostarczony Sprzęt oraz sposób jego produkcji, transportu, instalacji i eksploatacji nie powodują poważnych szkód dla żadnego z celów środowiskowych określonych w rozporządzeniu wskazanym w ust. 1, tj.:</w:t>
      </w:r>
    </w:p>
    <w:p w14:paraId="6B545BD8" w14:textId="77777777" w:rsidR="00D2232A" w:rsidRPr="00F13190" w:rsidRDefault="00D2232A" w:rsidP="009C6248">
      <w:pPr>
        <w:pStyle w:val="ListParagraph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łagodzenia zmian klimatu</w:t>
      </w:r>
      <w:r w:rsidR="00990229" w:rsidRPr="00F13190">
        <w:rPr>
          <w:rFonts w:ascii="Arial" w:hAnsi="Arial" w:cs="Arial"/>
          <w:sz w:val="20"/>
          <w:szCs w:val="20"/>
        </w:rPr>
        <w:t>;</w:t>
      </w:r>
    </w:p>
    <w:p w14:paraId="1E54686E" w14:textId="77777777" w:rsidR="00D2232A" w:rsidRPr="00F13190" w:rsidRDefault="00D2232A" w:rsidP="009C6248">
      <w:pPr>
        <w:pStyle w:val="ListParagraph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adaptacji do zmian klimatu</w:t>
      </w:r>
      <w:r w:rsidR="00990229" w:rsidRPr="00F13190">
        <w:rPr>
          <w:rFonts w:ascii="Arial" w:hAnsi="Arial" w:cs="Arial"/>
          <w:sz w:val="20"/>
          <w:szCs w:val="20"/>
        </w:rPr>
        <w:t>;</w:t>
      </w:r>
    </w:p>
    <w:p w14:paraId="2736FA49" w14:textId="77777777" w:rsidR="00D2232A" w:rsidRPr="00F13190" w:rsidRDefault="00D2232A" w:rsidP="009C6248">
      <w:pPr>
        <w:pStyle w:val="ListParagraph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zrównoważonego korzystania i ochrony zasobów wodnych i morskich</w:t>
      </w:r>
      <w:r w:rsidR="00990229" w:rsidRPr="00F13190">
        <w:rPr>
          <w:rFonts w:ascii="Arial" w:hAnsi="Arial" w:cs="Arial"/>
          <w:sz w:val="20"/>
          <w:szCs w:val="20"/>
        </w:rPr>
        <w:t>;</w:t>
      </w:r>
      <w:r w:rsidRPr="00F13190">
        <w:rPr>
          <w:rFonts w:ascii="Arial" w:hAnsi="Arial" w:cs="Arial"/>
          <w:sz w:val="20"/>
          <w:szCs w:val="20"/>
        </w:rPr>
        <w:t xml:space="preserve"> </w:t>
      </w:r>
    </w:p>
    <w:p w14:paraId="032C9073" w14:textId="77777777" w:rsidR="00D2232A" w:rsidRPr="00F13190" w:rsidRDefault="00D2232A" w:rsidP="009C6248">
      <w:pPr>
        <w:pStyle w:val="ListParagraph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przejścia na gospodarkę o obiegu zamkniętym</w:t>
      </w:r>
      <w:r w:rsidR="00990229" w:rsidRPr="00F13190">
        <w:rPr>
          <w:rFonts w:ascii="Arial" w:hAnsi="Arial" w:cs="Arial"/>
          <w:sz w:val="20"/>
          <w:szCs w:val="20"/>
        </w:rPr>
        <w:t>;</w:t>
      </w:r>
    </w:p>
    <w:p w14:paraId="5FAE3BA8" w14:textId="77777777" w:rsidR="00D2232A" w:rsidRPr="00F13190" w:rsidRDefault="00D2232A" w:rsidP="009C6248">
      <w:pPr>
        <w:pStyle w:val="ListParagraph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Zapobiegania zniszczeniom i ich kontroli</w:t>
      </w:r>
      <w:r w:rsidR="00990229" w:rsidRPr="00F13190">
        <w:rPr>
          <w:rFonts w:ascii="Arial" w:hAnsi="Arial" w:cs="Arial"/>
          <w:sz w:val="20"/>
          <w:szCs w:val="20"/>
        </w:rPr>
        <w:t>;</w:t>
      </w:r>
    </w:p>
    <w:p w14:paraId="3A33787F" w14:textId="175E0604" w:rsidR="00D2232A" w:rsidRPr="00F13190" w:rsidRDefault="00FA12DE" w:rsidP="009C6248">
      <w:pPr>
        <w:pStyle w:val="ListParagraph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 </w:t>
      </w:r>
      <w:r w:rsidR="00D2232A" w:rsidRPr="00F13190">
        <w:rPr>
          <w:rFonts w:ascii="Arial" w:hAnsi="Arial" w:cs="Arial"/>
          <w:sz w:val="20"/>
          <w:szCs w:val="20"/>
        </w:rPr>
        <w:t xml:space="preserve">Ochronie i odbudowie bioróżnorodności oraz ekosystemów. </w:t>
      </w:r>
    </w:p>
    <w:p w14:paraId="63A27029" w14:textId="77777777" w:rsidR="00D2232A" w:rsidRPr="00F13190" w:rsidRDefault="00D2232A" w:rsidP="009C6248">
      <w:pPr>
        <w:pStyle w:val="ListParagraph"/>
        <w:spacing w:line="276" w:lineRule="auto"/>
        <w:rPr>
          <w:rFonts w:ascii="Arial" w:hAnsi="Arial" w:cs="Arial"/>
          <w:sz w:val="20"/>
          <w:szCs w:val="20"/>
        </w:rPr>
      </w:pPr>
    </w:p>
    <w:p w14:paraId="69B5AE6E" w14:textId="77777777" w:rsidR="00F91994" w:rsidRPr="00F13190" w:rsidRDefault="00F91994" w:rsidP="009C6248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Wykonawca zobowiązuje się do współpracy z Zamawiającym oraz instytucjami kontrolnymi lub nadzorczymi w zakresie monitorowania realizacji zasady nieczynienia poważnych szkód dla środowiska (DNSH), w szczególności poprzez:</w:t>
      </w:r>
    </w:p>
    <w:p w14:paraId="79F1B47C" w14:textId="77777777" w:rsidR="00F91994" w:rsidRPr="00F13190" w:rsidRDefault="00F91994" w:rsidP="009C6248">
      <w:pPr>
        <w:pStyle w:val="ListParagraph"/>
        <w:numPr>
          <w:ilvl w:val="1"/>
          <w:numId w:val="4"/>
        </w:numPr>
        <w:tabs>
          <w:tab w:val="num" w:pos="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udostępnianie na żądanie Zamawiającego dokumentów potwierdzających brak negatywnego wpływu na środowisko (certyfikaty, oświadczenia producenta, deklaracje środowiskowe).</w:t>
      </w:r>
    </w:p>
    <w:p w14:paraId="48A5E2EC" w14:textId="77777777" w:rsidR="00F91994" w:rsidRPr="00F13190" w:rsidRDefault="00F91994" w:rsidP="009C6248">
      <w:pPr>
        <w:pStyle w:val="ListParagraph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składania dodatkowych oświadczeń lub wyjaśnień.</w:t>
      </w:r>
    </w:p>
    <w:p w14:paraId="1EFF448A" w14:textId="77777777" w:rsidR="00F91994" w:rsidRPr="00F13190" w:rsidRDefault="00942D91" w:rsidP="009C6248">
      <w:pPr>
        <w:pStyle w:val="ListParagraph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umożliwienia przeprowadzenia kontroli zgodności z tą zasadą na miejscu dostawy.</w:t>
      </w:r>
    </w:p>
    <w:p w14:paraId="41F51C94" w14:textId="77777777" w:rsidR="00942D91" w:rsidRPr="00F13190" w:rsidRDefault="00942D91" w:rsidP="009C6248">
      <w:pPr>
        <w:pStyle w:val="ListParagraph"/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73562750" w14:textId="77777777" w:rsidR="00942D91" w:rsidRPr="00F13190" w:rsidRDefault="00F91994" w:rsidP="009C6248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lastRenderedPageBreak/>
        <w:t>Wykonawca oświadcza, iż przyjmuje do wiadomości, że</w:t>
      </w:r>
      <w:r w:rsidR="00942D91" w:rsidRPr="00F13190">
        <w:rPr>
          <w:rFonts w:ascii="Arial" w:hAnsi="Arial" w:cs="Arial"/>
          <w:sz w:val="20"/>
          <w:szCs w:val="20"/>
        </w:rPr>
        <w:t xml:space="preserve"> naruszenie przez Wykonawcę obowiązków wskazanych w ust. 3 może stanowić dla Zamawiającego podstawę do:</w:t>
      </w:r>
    </w:p>
    <w:p w14:paraId="4B2F2831" w14:textId="77777777" w:rsidR="00942D91" w:rsidRPr="00F13190" w:rsidRDefault="00942D91" w:rsidP="009C6248">
      <w:pPr>
        <w:pStyle w:val="ListParagraph"/>
        <w:numPr>
          <w:ilvl w:val="1"/>
          <w:numId w:val="4"/>
        </w:numPr>
        <w:tabs>
          <w:tab w:val="num" w:pos="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odmowy dostawy Sprzętu.</w:t>
      </w:r>
    </w:p>
    <w:p w14:paraId="6B25AAA7" w14:textId="77777777" w:rsidR="00942D91" w:rsidRPr="00F13190" w:rsidRDefault="00942D91" w:rsidP="009C6248">
      <w:pPr>
        <w:pStyle w:val="ListParagraph"/>
        <w:numPr>
          <w:ilvl w:val="1"/>
          <w:numId w:val="4"/>
        </w:numPr>
        <w:tabs>
          <w:tab w:val="num" w:pos="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nałożenia kar umownych, w przypadku stwierdzenia skutków środowiskowych niezgodnych z</w:t>
      </w:r>
      <w:r w:rsidR="00A433A2" w:rsidRPr="00F13190">
        <w:rPr>
          <w:rFonts w:ascii="Arial" w:hAnsi="Arial" w:cs="Arial"/>
          <w:sz w:val="20"/>
          <w:szCs w:val="20"/>
        </w:rPr>
        <w:t> </w:t>
      </w:r>
      <w:r w:rsidRPr="00F13190">
        <w:rPr>
          <w:rFonts w:ascii="Arial" w:hAnsi="Arial" w:cs="Arial"/>
          <w:sz w:val="20"/>
          <w:szCs w:val="20"/>
        </w:rPr>
        <w:t>deklaracją.</w:t>
      </w:r>
    </w:p>
    <w:p w14:paraId="1F10B41E" w14:textId="77777777" w:rsidR="00F91994" w:rsidRPr="00F13190" w:rsidRDefault="00942D91" w:rsidP="009C6248">
      <w:pPr>
        <w:pStyle w:val="ListParagraph"/>
        <w:numPr>
          <w:ilvl w:val="1"/>
          <w:numId w:val="4"/>
        </w:numPr>
        <w:tabs>
          <w:tab w:val="num" w:pos="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odstąpienia od Umowy przez Zamawiającego, w przypadku rażącego naruszenia zasady DNSH lub odmowy współpracy w zakresie monitoringu i sprawozdawczości. </w:t>
      </w:r>
    </w:p>
    <w:p w14:paraId="5EDAA8A8" w14:textId="77777777" w:rsidR="00A433A2" w:rsidRPr="00F13190" w:rsidRDefault="00A433A2" w:rsidP="009C6248">
      <w:pPr>
        <w:pStyle w:val="ListParagraph"/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5D366B92" w14:textId="77777777" w:rsidR="00D2232A" w:rsidRPr="00F13190" w:rsidRDefault="00D2232A" w:rsidP="009C6248">
      <w:pPr>
        <w:spacing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F13190">
        <w:rPr>
          <w:rFonts w:ascii="Arial" w:hAnsi="Arial" w:cs="Arial"/>
          <w:b/>
          <w:bCs/>
          <w:sz w:val="20"/>
          <w:szCs w:val="20"/>
        </w:rPr>
        <w:t>§</w:t>
      </w:r>
      <w:r w:rsidR="00942D91" w:rsidRPr="00F13190">
        <w:rPr>
          <w:rFonts w:ascii="Arial" w:hAnsi="Arial" w:cs="Arial"/>
          <w:b/>
          <w:bCs/>
          <w:sz w:val="20"/>
          <w:szCs w:val="20"/>
        </w:rPr>
        <w:t>5</w:t>
      </w:r>
      <w:r w:rsidRPr="00F13190">
        <w:rPr>
          <w:rFonts w:ascii="Arial" w:hAnsi="Arial" w:cs="Arial"/>
          <w:b/>
          <w:bCs/>
          <w:sz w:val="20"/>
          <w:szCs w:val="20"/>
        </w:rPr>
        <w:t xml:space="preserve"> Wynagrodzenie</w:t>
      </w:r>
    </w:p>
    <w:p w14:paraId="0BC99CF4" w14:textId="77777777" w:rsidR="00D2232A" w:rsidRPr="00F13190" w:rsidRDefault="00D2232A" w:rsidP="009C6248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E34168E" w14:textId="77777777" w:rsidR="00EB12EF" w:rsidRPr="00F13190" w:rsidRDefault="00D2232A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Za wykonanie Przedmiotu Umowy, Zamawiający zobowiązuje się do zapłaty na rzecz Wykonawcy wynagrodzenia</w:t>
      </w:r>
      <w:r w:rsidR="00095BF0" w:rsidRPr="00F13190">
        <w:rPr>
          <w:rFonts w:ascii="Arial" w:hAnsi="Arial" w:cs="Arial"/>
          <w:sz w:val="20"/>
          <w:szCs w:val="20"/>
        </w:rPr>
        <w:t>:</w:t>
      </w:r>
    </w:p>
    <w:p w14:paraId="5096F91B" w14:textId="381EC4BF" w:rsidR="00D2232A" w:rsidRPr="00F13190" w:rsidRDefault="00AA1CAA" w:rsidP="009C6248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b/>
          <w:bCs/>
          <w:sz w:val="20"/>
          <w:szCs w:val="20"/>
        </w:rPr>
        <w:t>Część</w:t>
      </w:r>
      <w:r w:rsidR="00EB12EF" w:rsidRPr="00F13190">
        <w:rPr>
          <w:rFonts w:ascii="Arial" w:hAnsi="Arial" w:cs="Arial"/>
          <w:b/>
          <w:bCs/>
          <w:sz w:val="20"/>
          <w:szCs w:val="20"/>
        </w:rPr>
        <w:t xml:space="preserve"> 1</w:t>
      </w:r>
      <w:r w:rsidR="00D2232A" w:rsidRPr="00F13190">
        <w:rPr>
          <w:rFonts w:ascii="Arial" w:hAnsi="Arial" w:cs="Arial"/>
          <w:sz w:val="20"/>
          <w:szCs w:val="20"/>
        </w:rPr>
        <w:t xml:space="preserve"> w wysokości </w:t>
      </w:r>
      <w:r w:rsidR="00F40564" w:rsidRPr="00F13190">
        <w:rPr>
          <w:rFonts w:ascii="Arial" w:hAnsi="Arial" w:cs="Arial"/>
          <w:b/>
          <w:bCs/>
          <w:sz w:val="20"/>
          <w:szCs w:val="20"/>
        </w:rPr>
        <w:t>……………</w:t>
      </w:r>
      <w:r w:rsidR="00095BF0" w:rsidRPr="00F13190">
        <w:rPr>
          <w:rFonts w:ascii="Arial" w:hAnsi="Arial" w:cs="Arial"/>
          <w:b/>
          <w:bCs/>
          <w:sz w:val="20"/>
          <w:szCs w:val="20"/>
        </w:rPr>
        <w:t xml:space="preserve"> zł netto</w:t>
      </w:r>
      <w:r w:rsidR="00402ECE" w:rsidRPr="00F13190">
        <w:rPr>
          <w:rFonts w:ascii="Arial" w:hAnsi="Arial" w:cs="Arial"/>
          <w:b/>
          <w:bCs/>
          <w:sz w:val="20"/>
          <w:szCs w:val="20"/>
        </w:rPr>
        <w:t>,</w:t>
      </w:r>
      <w:r w:rsidR="00095BF0" w:rsidRPr="00F13190">
        <w:rPr>
          <w:rFonts w:ascii="Arial" w:hAnsi="Arial" w:cs="Arial"/>
          <w:b/>
          <w:bCs/>
          <w:sz w:val="20"/>
          <w:szCs w:val="20"/>
        </w:rPr>
        <w:t xml:space="preserve"> </w:t>
      </w:r>
      <w:r w:rsidR="00F40564" w:rsidRPr="00F13190">
        <w:rPr>
          <w:rFonts w:ascii="Arial" w:hAnsi="Arial" w:cs="Arial"/>
          <w:b/>
          <w:bCs/>
          <w:sz w:val="20"/>
          <w:szCs w:val="20"/>
        </w:rPr>
        <w:t>………</w:t>
      </w:r>
      <w:proofErr w:type="gramStart"/>
      <w:r w:rsidR="00F40564" w:rsidRPr="00F13190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="00F40564" w:rsidRPr="00F13190">
        <w:rPr>
          <w:rFonts w:ascii="Arial" w:hAnsi="Arial" w:cs="Arial"/>
          <w:b/>
          <w:bCs/>
          <w:sz w:val="20"/>
          <w:szCs w:val="20"/>
        </w:rPr>
        <w:t>.</w:t>
      </w:r>
      <w:r w:rsidR="00D2232A" w:rsidRPr="00F13190">
        <w:rPr>
          <w:rFonts w:ascii="Arial" w:hAnsi="Arial" w:cs="Arial"/>
          <w:b/>
          <w:bCs/>
          <w:sz w:val="20"/>
          <w:szCs w:val="20"/>
        </w:rPr>
        <w:t>zł brutto</w:t>
      </w:r>
      <w:r w:rsidR="00A433A2" w:rsidRPr="00F13190">
        <w:rPr>
          <w:rFonts w:ascii="Arial" w:hAnsi="Arial" w:cs="Arial"/>
          <w:sz w:val="20"/>
          <w:szCs w:val="20"/>
        </w:rPr>
        <w:t xml:space="preserve"> (</w:t>
      </w:r>
      <w:proofErr w:type="gramStart"/>
      <w:r w:rsidR="00A433A2" w:rsidRPr="00F13190">
        <w:rPr>
          <w:rFonts w:ascii="Arial" w:hAnsi="Arial" w:cs="Arial"/>
          <w:sz w:val="20"/>
          <w:szCs w:val="20"/>
        </w:rPr>
        <w:t>słownie:</w:t>
      </w:r>
      <w:r w:rsidR="00F40564" w:rsidRPr="00F13190">
        <w:rPr>
          <w:rFonts w:ascii="Arial" w:hAnsi="Arial" w:cs="Arial"/>
          <w:sz w:val="20"/>
          <w:szCs w:val="20"/>
        </w:rPr>
        <w:t>…</w:t>
      </w:r>
      <w:proofErr w:type="gramEnd"/>
      <w:r w:rsidR="00F40564" w:rsidRPr="00F13190">
        <w:rPr>
          <w:rFonts w:ascii="Arial" w:hAnsi="Arial" w:cs="Arial"/>
          <w:sz w:val="20"/>
          <w:szCs w:val="20"/>
        </w:rPr>
        <w:t>…………………</w:t>
      </w:r>
      <w:proofErr w:type="gramStart"/>
      <w:r w:rsidR="00F40564" w:rsidRPr="00F13190">
        <w:rPr>
          <w:rFonts w:ascii="Arial" w:hAnsi="Arial" w:cs="Arial"/>
          <w:sz w:val="20"/>
          <w:szCs w:val="20"/>
        </w:rPr>
        <w:t>…….</w:t>
      </w:r>
      <w:proofErr w:type="gramEnd"/>
      <w:r w:rsidR="00F40564" w:rsidRPr="00F13190">
        <w:rPr>
          <w:rFonts w:ascii="Arial" w:hAnsi="Arial" w:cs="Arial"/>
          <w:sz w:val="20"/>
          <w:szCs w:val="20"/>
        </w:rPr>
        <w:t>.</w:t>
      </w:r>
      <w:r w:rsidR="00A433A2" w:rsidRPr="00F13190">
        <w:rPr>
          <w:rFonts w:ascii="Arial" w:hAnsi="Arial" w:cs="Arial"/>
          <w:sz w:val="20"/>
          <w:szCs w:val="20"/>
        </w:rPr>
        <w:t>)</w:t>
      </w:r>
      <w:ins w:id="1" w:author="Gadomski, Jakub (TAX IGI)" w:date="2026-02-02T13:34:00Z" w16du:dateUtc="2026-02-02T12:34:00Z">
        <w:r w:rsidR="00150EE3">
          <w:rPr>
            <w:rFonts w:ascii="Arial" w:hAnsi="Arial" w:cs="Arial"/>
            <w:sz w:val="20"/>
            <w:szCs w:val="20"/>
          </w:rPr>
          <w:t>.</w:t>
        </w:r>
      </w:ins>
      <w:del w:id="2" w:author="Gadomski, Jakub (TAX IGI)" w:date="2026-02-02T13:34:00Z" w16du:dateUtc="2026-02-02T12:34:00Z">
        <w:r w:rsidR="00EB12EF" w:rsidRPr="00F13190" w:rsidDel="00150EE3">
          <w:rPr>
            <w:rFonts w:ascii="Arial" w:hAnsi="Arial" w:cs="Arial"/>
            <w:sz w:val="20"/>
            <w:szCs w:val="20"/>
          </w:rPr>
          <w:delText>,</w:delText>
        </w:r>
      </w:del>
    </w:p>
    <w:p w14:paraId="6084663F" w14:textId="4B8909B2" w:rsidR="00EB12EF" w:rsidRDefault="00AA1CAA" w:rsidP="009C6248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b/>
          <w:bCs/>
          <w:sz w:val="20"/>
          <w:szCs w:val="20"/>
        </w:rPr>
        <w:t>Część</w:t>
      </w:r>
      <w:r w:rsidR="00EB12EF" w:rsidRPr="00F13190">
        <w:rPr>
          <w:rFonts w:ascii="Arial" w:hAnsi="Arial" w:cs="Arial"/>
          <w:b/>
          <w:bCs/>
          <w:sz w:val="20"/>
          <w:szCs w:val="20"/>
        </w:rPr>
        <w:t xml:space="preserve"> 2</w:t>
      </w:r>
      <w:r w:rsidR="00EB12EF" w:rsidRPr="00F13190">
        <w:rPr>
          <w:rFonts w:ascii="Arial" w:hAnsi="Arial" w:cs="Arial"/>
          <w:sz w:val="20"/>
          <w:szCs w:val="20"/>
        </w:rPr>
        <w:t xml:space="preserve"> w wysokości </w:t>
      </w:r>
      <w:r w:rsidR="00EB12EF" w:rsidRPr="00F13190">
        <w:rPr>
          <w:rFonts w:ascii="Arial" w:hAnsi="Arial" w:cs="Arial"/>
          <w:b/>
          <w:bCs/>
          <w:sz w:val="20"/>
          <w:szCs w:val="20"/>
        </w:rPr>
        <w:t>…………… zł netto, ………</w:t>
      </w:r>
      <w:proofErr w:type="gramStart"/>
      <w:r w:rsidR="00EB12EF" w:rsidRPr="00F13190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="00EB12EF" w:rsidRPr="00F13190">
        <w:rPr>
          <w:rFonts w:ascii="Arial" w:hAnsi="Arial" w:cs="Arial"/>
          <w:b/>
          <w:bCs/>
          <w:sz w:val="20"/>
          <w:szCs w:val="20"/>
        </w:rPr>
        <w:t>.zł brutto</w:t>
      </w:r>
      <w:r w:rsidR="00EB12EF" w:rsidRPr="00F13190">
        <w:rPr>
          <w:rFonts w:ascii="Arial" w:hAnsi="Arial" w:cs="Arial"/>
          <w:sz w:val="20"/>
          <w:szCs w:val="20"/>
        </w:rPr>
        <w:t xml:space="preserve"> (</w:t>
      </w:r>
      <w:proofErr w:type="gramStart"/>
      <w:r w:rsidR="00EB12EF" w:rsidRPr="00F13190">
        <w:rPr>
          <w:rFonts w:ascii="Arial" w:hAnsi="Arial" w:cs="Arial"/>
          <w:sz w:val="20"/>
          <w:szCs w:val="20"/>
        </w:rPr>
        <w:t>słownie:…</w:t>
      </w:r>
      <w:proofErr w:type="gramEnd"/>
      <w:r w:rsidR="00EB12EF" w:rsidRPr="00F13190">
        <w:rPr>
          <w:rFonts w:ascii="Arial" w:hAnsi="Arial" w:cs="Arial"/>
          <w:sz w:val="20"/>
          <w:szCs w:val="20"/>
        </w:rPr>
        <w:t>…………………</w:t>
      </w:r>
      <w:proofErr w:type="gramStart"/>
      <w:r w:rsidR="00EB12EF" w:rsidRPr="00F13190">
        <w:rPr>
          <w:rFonts w:ascii="Arial" w:hAnsi="Arial" w:cs="Arial"/>
          <w:sz w:val="20"/>
          <w:szCs w:val="20"/>
        </w:rPr>
        <w:t>…….</w:t>
      </w:r>
      <w:proofErr w:type="gramEnd"/>
      <w:r w:rsidR="00EB12EF" w:rsidRPr="00F13190">
        <w:rPr>
          <w:rFonts w:ascii="Arial" w:hAnsi="Arial" w:cs="Arial"/>
          <w:sz w:val="20"/>
          <w:szCs w:val="20"/>
        </w:rPr>
        <w:t>.),</w:t>
      </w:r>
    </w:p>
    <w:p w14:paraId="45BBB00A" w14:textId="2FF62DA4" w:rsidR="00602FE8" w:rsidRDefault="00602FE8" w:rsidP="009C6248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602FE8">
        <w:rPr>
          <w:rFonts w:ascii="Arial" w:hAnsi="Arial" w:cs="Arial"/>
          <w:b/>
          <w:bCs/>
          <w:sz w:val="20"/>
          <w:szCs w:val="20"/>
        </w:rPr>
        <w:t>Część 3</w:t>
      </w:r>
      <w:r w:rsidRPr="00F13190">
        <w:rPr>
          <w:rFonts w:ascii="Arial" w:hAnsi="Arial" w:cs="Arial"/>
          <w:sz w:val="20"/>
          <w:szCs w:val="20"/>
        </w:rPr>
        <w:t xml:space="preserve"> w wysokości </w:t>
      </w:r>
      <w:r w:rsidRPr="00F13190">
        <w:rPr>
          <w:rFonts w:ascii="Arial" w:hAnsi="Arial" w:cs="Arial"/>
          <w:b/>
          <w:bCs/>
          <w:sz w:val="20"/>
          <w:szCs w:val="20"/>
        </w:rPr>
        <w:t>…………… zł netto, ………</w:t>
      </w:r>
      <w:proofErr w:type="gramStart"/>
      <w:r w:rsidRPr="00F13190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Pr="00F13190">
        <w:rPr>
          <w:rFonts w:ascii="Arial" w:hAnsi="Arial" w:cs="Arial"/>
          <w:b/>
          <w:bCs/>
          <w:sz w:val="20"/>
          <w:szCs w:val="20"/>
        </w:rPr>
        <w:t>.zł brutto</w:t>
      </w:r>
      <w:r w:rsidRPr="00F13190">
        <w:rPr>
          <w:rFonts w:ascii="Arial" w:hAnsi="Arial" w:cs="Arial"/>
          <w:sz w:val="20"/>
          <w:szCs w:val="20"/>
        </w:rPr>
        <w:t xml:space="preserve"> (</w:t>
      </w:r>
      <w:proofErr w:type="gramStart"/>
      <w:r w:rsidRPr="00F13190">
        <w:rPr>
          <w:rFonts w:ascii="Arial" w:hAnsi="Arial" w:cs="Arial"/>
          <w:sz w:val="20"/>
          <w:szCs w:val="20"/>
        </w:rPr>
        <w:t>słownie:…</w:t>
      </w:r>
      <w:proofErr w:type="gramEnd"/>
      <w:r w:rsidRPr="00F13190">
        <w:rPr>
          <w:rFonts w:ascii="Arial" w:hAnsi="Arial" w:cs="Arial"/>
          <w:sz w:val="20"/>
          <w:szCs w:val="20"/>
        </w:rPr>
        <w:t>…………………</w:t>
      </w:r>
      <w:proofErr w:type="gramStart"/>
      <w:r w:rsidRPr="00F13190">
        <w:rPr>
          <w:rFonts w:ascii="Arial" w:hAnsi="Arial" w:cs="Arial"/>
          <w:sz w:val="20"/>
          <w:szCs w:val="20"/>
        </w:rPr>
        <w:t>…….</w:t>
      </w:r>
      <w:proofErr w:type="gramEnd"/>
      <w:r w:rsidRPr="00F13190">
        <w:rPr>
          <w:rFonts w:ascii="Arial" w:hAnsi="Arial" w:cs="Arial"/>
          <w:sz w:val="20"/>
          <w:szCs w:val="20"/>
        </w:rPr>
        <w:t>.),</w:t>
      </w:r>
    </w:p>
    <w:p w14:paraId="71C1AE4E" w14:textId="1764DD79" w:rsidR="00602FE8" w:rsidRDefault="00602FE8" w:rsidP="009C6248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b/>
          <w:bCs/>
          <w:sz w:val="20"/>
          <w:szCs w:val="20"/>
        </w:rPr>
        <w:t xml:space="preserve">Część 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F13190">
        <w:rPr>
          <w:rFonts w:ascii="Arial" w:hAnsi="Arial" w:cs="Arial"/>
          <w:sz w:val="20"/>
          <w:szCs w:val="20"/>
        </w:rPr>
        <w:t xml:space="preserve"> w wysokości </w:t>
      </w:r>
      <w:r w:rsidRPr="00F13190">
        <w:rPr>
          <w:rFonts w:ascii="Arial" w:hAnsi="Arial" w:cs="Arial"/>
          <w:b/>
          <w:bCs/>
          <w:sz w:val="20"/>
          <w:szCs w:val="20"/>
        </w:rPr>
        <w:t>…………… zł netto, ………</w:t>
      </w:r>
      <w:proofErr w:type="gramStart"/>
      <w:r w:rsidRPr="00F13190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Pr="00F13190">
        <w:rPr>
          <w:rFonts w:ascii="Arial" w:hAnsi="Arial" w:cs="Arial"/>
          <w:b/>
          <w:bCs/>
          <w:sz w:val="20"/>
          <w:szCs w:val="20"/>
        </w:rPr>
        <w:t>.zł brutto</w:t>
      </w:r>
      <w:r w:rsidRPr="00F13190">
        <w:rPr>
          <w:rFonts w:ascii="Arial" w:hAnsi="Arial" w:cs="Arial"/>
          <w:sz w:val="20"/>
          <w:szCs w:val="20"/>
        </w:rPr>
        <w:t xml:space="preserve"> (</w:t>
      </w:r>
      <w:proofErr w:type="gramStart"/>
      <w:r w:rsidRPr="00F13190">
        <w:rPr>
          <w:rFonts w:ascii="Arial" w:hAnsi="Arial" w:cs="Arial"/>
          <w:sz w:val="20"/>
          <w:szCs w:val="20"/>
        </w:rPr>
        <w:t>słownie:…</w:t>
      </w:r>
      <w:proofErr w:type="gramEnd"/>
      <w:r w:rsidRPr="00F13190">
        <w:rPr>
          <w:rFonts w:ascii="Arial" w:hAnsi="Arial" w:cs="Arial"/>
          <w:sz w:val="20"/>
          <w:szCs w:val="20"/>
        </w:rPr>
        <w:t>…………………</w:t>
      </w:r>
      <w:proofErr w:type="gramStart"/>
      <w:r w:rsidRPr="00F13190">
        <w:rPr>
          <w:rFonts w:ascii="Arial" w:hAnsi="Arial" w:cs="Arial"/>
          <w:sz w:val="20"/>
          <w:szCs w:val="20"/>
        </w:rPr>
        <w:t>…….</w:t>
      </w:r>
      <w:proofErr w:type="gramEnd"/>
      <w:r w:rsidRPr="00F13190">
        <w:rPr>
          <w:rFonts w:ascii="Arial" w:hAnsi="Arial" w:cs="Arial"/>
          <w:sz w:val="20"/>
          <w:szCs w:val="20"/>
        </w:rPr>
        <w:t>.),</w:t>
      </w:r>
    </w:p>
    <w:p w14:paraId="054B7F48" w14:textId="15C72BF6" w:rsidR="00602FE8" w:rsidRPr="00F13190" w:rsidRDefault="00602FE8" w:rsidP="009C6248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4BACB41" w14:textId="77777777" w:rsidR="00BB6A27" w:rsidRPr="00F13190" w:rsidRDefault="00BB6A27" w:rsidP="009C6248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F8D2BE0" w14:textId="29F4C8C8" w:rsidR="00BB6A27" w:rsidRPr="00F13190" w:rsidRDefault="00BD7A1A" w:rsidP="009C6248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W przypadku gdy jeden Wykonawca złoży najkorzystniejszą ofertę w zakresie </w:t>
      </w:r>
      <w:r w:rsidR="00AA1CAA" w:rsidRPr="00F13190">
        <w:rPr>
          <w:rFonts w:ascii="Arial" w:hAnsi="Arial" w:cs="Arial"/>
          <w:sz w:val="20"/>
          <w:szCs w:val="20"/>
        </w:rPr>
        <w:t>Części</w:t>
      </w:r>
      <w:r w:rsidRPr="00F13190">
        <w:rPr>
          <w:rFonts w:ascii="Arial" w:hAnsi="Arial" w:cs="Arial"/>
          <w:sz w:val="20"/>
          <w:szCs w:val="20"/>
        </w:rPr>
        <w:t xml:space="preserve"> nr 1</w:t>
      </w:r>
      <w:r w:rsidR="00602FE8">
        <w:rPr>
          <w:rFonts w:ascii="Arial" w:hAnsi="Arial" w:cs="Arial"/>
          <w:sz w:val="20"/>
          <w:szCs w:val="20"/>
        </w:rPr>
        <w:t xml:space="preserve">, </w:t>
      </w:r>
      <w:r w:rsidR="00602FE8" w:rsidRPr="00F13190">
        <w:rPr>
          <w:rFonts w:ascii="Arial" w:hAnsi="Arial" w:cs="Arial"/>
          <w:sz w:val="20"/>
          <w:szCs w:val="20"/>
        </w:rPr>
        <w:t xml:space="preserve">Części nr </w:t>
      </w:r>
      <w:proofErr w:type="gramStart"/>
      <w:r w:rsidR="00602FE8">
        <w:rPr>
          <w:rFonts w:ascii="Arial" w:hAnsi="Arial" w:cs="Arial"/>
          <w:sz w:val="20"/>
          <w:szCs w:val="20"/>
        </w:rPr>
        <w:t xml:space="preserve">2,  </w:t>
      </w:r>
      <w:r w:rsidR="00602FE8" w:rsidRPr="00F13190">
        <w:rPr>
          <w:rFonts w:ascii="Arial" w:hAnsi="Arial" w:cs="Arial"/>
          <w:sz w:val="20"/>
          <w:szCs w:val="20"/>
        </w:rPr>
        <w:t>Części</w:t>
      </w:r>
      <w:proofErr w:type="gramEnd"/>
      <w:r w:rsidR="00602FE8" w:rsidRPr="00F13190">
        <w:rPr>
          <w:rFonts w:ascii="Arial" w:hAnsi="Arial" w:cs="Arial"/>
          <w:sz w:val="20"/>
          <w:szCs w:val="20"/>
        </w:rPr>
        <w:t xml:space="preserve"> nr </w:t>
      </w:r>
      <w:r w:rsidR="00602FE8">
        <w:rPr>
          <w:rFonts w:ascii="Arial" w:hAnsi="Arial" w:cs="Arial"/>
          <w:sz w:val="20"/>
          <w:szCs w:val="20"/>
        </w:rPr>
        <w:t xml:space="preserve">3, </w:t>
      </w:r>
      <w:r w:rsidR="00602FE8" w:rsidRPr="00F13190">
        <w:rPr>
          <w:rFonts w:ascii="Arial" w:hAnsi="Arial" w:cs="Arial"/>
          <w:sz w:val="20"/>
          <w:szCs w:val="20"/>
        </w:rPr>
        <w:t xml:space="preserve">Części nr </w:t>
      </w:r>
      <w:r w:rsidR="00602FE8">
        <w:rPr>
          <w:rFonts w:ascii="Arial" w:hAnsi="Arial" w:cs="Arial"/>
          <w:sz w:val="20"/>
          <w:szCs w:val="20"/>
        </w:rPr>
        <w:t>4</w:t>
      </w:r>
      <w:proofErr w:type="gramStart"/>
      <w:r w:rsidR="00602FE8">
        <w:rPr>
          <w:rFonts w:ascii="Arial" w:hAnsi="Arial" w:cs="Arial"/>
          <w:sz w:val="20"/>
          <w:szCs w:val="20"/>
        </w:rPr>
        <w:t xml:space="preserve">, </w:t>
      </w:r>
      <w:r w:rsidRPr="00F13190">
        <w:rPr>
          <w:rFonts w:ascii="Arial" w:hAnsi="Arial" w:cs="Arial"/>
          <w:sz w:val="20"/>
          <w:szCs w:val="20"/>
        </w:rPr>
        <w:t>,</w:t>
      </w:r>
      <w:proofErr w:type="gramEnd"/>
      <w:r w:rsidRPr="00F13190">
        <w:rPr>
          <w:rFonts w:ascii="Arial" w:hAnsi="Arial" w:cs="Arial"/>
          <w:sz w:val="20"/>
          <w:szCs w:val="20"/>
        </w:rPr>
        <w:t xml:space="preserve"> ł</w:t>
      </w:r>
      <w:r w:rsidR="00BB6A27" w:rsidRPr="00F13190">
        <w:rPr>
          <w:rFonts w:ascii="Arial" w:hAnsi="Arial" w:cs="Arial"/>
          <w:sz w:val="20"/>
          <w:szCs w:val="20"/>
        </w:rPr>
        <w:t xml:space="preserve">ączna kwota za </w:t>
      </w:r>
      <w:r w:rsidR="00AA1CAA" w:rsidRPr="00F13190">
        <w:rPr>
          <w:rFonts w:ascii="Arial" w:hAnsi="Arial" w:cs="Arial"/>
          <w:sz w:val="20"/>
          <w:szCs w:val="20"/>
        </w:rPr>
        <w:t>Część</w:t>
      </w:r>
      <w:r w:rsidR="00BB6A27" w:rsidRPr="00F13190">
        <w:rPr>
          <w:rFonts w:ascii="Arial" w:hAnsi="Arial" w:cs="Arial"/>
          <w:sz w:val="20"/>
          <w:szCs w:val="20"/>
        </w:rPr>
        <w:t xml:space="preserve"> 1</w:t>
      </w:r>
      <w:r w:rsidR="00602FE8">
        <w:rPr>
          <w:rFonts w:ascii="Arial" w:hAnsi="Arial" w:cs="Arial"/>
          <w:sz w:val="20"/>
          <w:szCs w:val="20"/>
        </w:rPr>
        <w:t xml:space="preserve">, </w:t>
      </w:r>
      <w:r w:rsidR="00602FE8" w:rsidRPr="00F13190">
        <w:rPr>
          <w:rFonts w:ascii="Arial" w:hAnsi="Arial" w:cs="Arial"/>
          <w:sz w:val="20"/>
          <w:szCs w:val="20"/>
        </w:rPr>
        <w:t xml:space="preserve">Część </w:t>
      </w:r>
      <w:r w:rsidR="00602FE8">
        <w:rPr>
          <w:rFonts w:ascii="Arial" w:hAnsi="Arial" w:cs="Arial"/>
          <w:sz w:val="20"/>
          <w:szCs w:val="20"/>
        </w:rPr>
        <w:t xml:space="preserve">2, </w:t>
      </w:r>
      <w:r w:rsidR="00602FE8" w:rsidRPr="00F13190">
        <w:rPr>
          <w:rFonts w:ascii="Arial" w:hAnsi="Arial" w:cs="Arial"/>
          <w:sz w:val="20"/>
          <w:szCs w:val="20"/>
        </w:rPr>
        <w:t xml:space="preserve">Część </w:t>
      </w:r>
      <w:r w:rsidR="00602FE8">
        <w:rPr>
          <w:rFonts w:ascii="Arial" w:hAnsi="Arial" w:cs="Arial"/>
          <w:sz w:val="20"/>
          <w:szCs w:val="20"/>
        </w:rPr>
        <w:t xml:space="preserve">3, </w:t>
      </w:r>
      <w:r w:rsidR="00602FE8" w:rsidRPr="00F13190">
        <w:rPr>
          <w:rFonts w:ascii="Arial" w:hAnsi="Arial" w:cs="Arial"/>
          <w:sz w:val="20"/>
          <w:szCs w:val="20"/>
        </w:rPr>
        <w:t xml:space="preserve">Część </w:t>
      </w:r>
      <w:r w:rsidR="00602FE8">
        <w:rPr>
          <w:rFonts w:ascii="Arial" w:hAnsi="Arial" w:cs="Arial"/>
          <w:sz w:val="20"/>
          <w:szCs w:val="20"/>
        </w:rPr>
        <w:t xml:space="preserve">4, </w:t>
      </w:r>
      <w:proofErr w:type="gramStart"/>
      <w:r w:rsidR="00BB6A27" w:rsidRPr="00F13190">
        <w:rPr>
          <w:rFonts w:ascii="Arial" w:hAnsi="Arial" w:cs="Arial"/>
          <w:sz w:val="20"/>
          <w:szCs w:val="20"/>
        </w:rPr>
        <w:t xml:space="preserve">wynosi  </w:t>
      </w:r>
      <w:r w:rsidR="00BB6A27" w:rsidRPr="00F13190">
        <w:rPr>
          <w:rFonts w:ascii="Arial" w:hAnsi="Arial" w:cs="Arial"/>
          <w:b/>
          <w:bCs/>
          <w:sz w:val="20"/>
          <w:szCs w:val="20"/>
        </w:rPr>
        <w:t>…</w:t>
      </w:r>
      <w:proofErr w:type="gramEnd"/>
      <w:r w:rsidR="00BB6A27" w:rsidRPr="00F13190">
        <w:rPr>
          <w:rFonts w:ascii="Arial" w:hAnsi="Arial" w:cs="Arial"/>
          <w:b/>
          <w:bCs/>
          <w:sz w:val="20"/>
          <w:szCs w:val="20"/>
        </w:rPr>
        <w:t>………… zł netto, ………</w:t>
      </w:r>
      <w:proofErr w:type="gramStart"/>
      <w:r w:rsidR="00BB6A27" w:rsidRPr="00F13190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="00BB6A27" w:rsidRPr="00F13190">
        <w:rPr>
          <w:rFonts w:ascii="Arial" w:hAnsi="Arial" w:cs="Arial"/>
          <w:b/>
          <w:bCs/>
          <w:sz w:val="20"/>
          <w:szCs w:val="20"/>
        </w:rPr>
        <w:t>.zł brutto</w:t>
      </w:r>
      <w:r w:rsidR="00BB6A27" w:rsidRPr="00F13190">
        <w:rPr>
          <w:rFonts w:ascii="Arial" w:hAnsi="Arial" w:cs="Arial"/>
          <w:sz w:val="20"/>
          <w:szCs w:val="20"/>
        </w:rPr>
        <w:t xml:space="preserve"> (</w:t>
      </w:r>
      <w:proofErr w:type="gramStart"/>
      <w:r w:rsidR="00BB6A27" w:rsidRPr="00F13190">
        <w:rPr>
          <w:rFonts w:ascii="Arial" w:hAnsi="Arial" w:cs="Arial"/>
          <w:sz w:val="20"/>
          <w:szCs w:val="20"/>
        </w:rPr>
        <w:t>słownie:…</w:t>
      </w:r>
      <w:proofErr w:type="gramEnd"/>
      <w:r w:rsidR="00BB6A27" w:rsidRPr="00F13190">
        <w:rPr>
          <w:rFonts w:ascii="Arial" w:hAnsi="Arial" w:cs="Arial"/>
          <w:sz w:val="20"/>
          <w:szCs w:val="20"/>
        </w:rPr>
        <w:t>…………………</w:t>
      </w:r>
      <w:proofErr w:type="gramStart"/>
      <w:r w:rsidR="00BB6A27" w:rsidRPr="00F13190">
        <w:rPr>
          <w:rFonts w:ascii="Arial" w:hAnsi="Arial" w:cs="Arial"/>
          <w:sz w:val="20"/>
          <w:szCs w:val="20"/>
        </w:rPr>
        <w:t>…….</w:t>
      </w:r>
      <w:proofErr w:type="gramEnd"/>
      <w:r w:rsidR="00BB6A27" w:rsidRPr="00F13190">
        <w:rPr>
          <w:rFonts w:ascii="Arial" w:hAnsi="Arial" w:cs="Arial"/>
          <w:sz w:val="20"/>
          <w:szCs w:val="20"/>
        </w:rPr>
        <w:t>.),</w:t>
      </w:r>
    </w:p>
    <w:p w14:paraId="447DF817" w14:textId="45D91BE6" w:rsidR="00EB12EF" w:rsidRPr="00F13190" w:rsidRDefault="00EB12EF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900DD4E" w14:textId="0F86E725" w:rsidR="00D2232A" w:rsidRPr="00F13190" w:rsidRDefault="00D2232A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Zapłata wynagrodzenia nastąpi przelewem na konto bankowe Wykonawcy, wskazane w fakturze VAT              w terminie do </w:t>
      </w:r>
      <w:r w:rsidR="00A72234">
        <w:rPr>
          <w:rFonts w:ascii="Arial" w:hAnsi="Arial" w:cs="Arial"/>
          <w:b/>
          <w:bCs/>
          <w:sz w:val="20"/>
          <w:szCs w:val="20"/>
        </w:rPr>
        <w:t>60</w:t>
      </w:r>
      <w:r w:rsidRPr="00F13190">
        <w:rPr>
          <w:rFonts w:ascii="Arial" w:hAnsi="Arial" w:cs="Arial"/>
          <w:b/>
          <w:bCs/>
          <w:sz w:val="20"/>
          <w:szCs w:val="20"/>
        </w:rPr>
        <w:t xml:space="preserve"> dni od dnia doręczenia Zamawiającemu poprawniej wystawionej faktury VAT</w:t>
      </w:r>
      <w:r w:rsidRPr="00F13190">
        <w:rPr>
          <w:rFonts w:ascii="Arial" w:hAnsi="Arial" w:cs="Arial"/>
          <w:sz w:val="20"/>
          <w:szCs w:val="20"/>
        </w:rPr>
        <w:t>, na podstawie protokołu odbioru opatrzonego klauzulą „bez zastrzeżeń”</w:t>
      </w:r>
      <w:r w:rsidR="002A57FA" w:rsidRPr="00F13190">
        <w:rPr>
          <w:rFonts w:ascii="Arial" w:hAnsi="Arial" w:cs="Arial"/>
          <w:sz w:val="20"/>
          <w:szCs w:val="20"/>
        </w:rPr>
        <w:t xml:space="preserve"> podpisany przez obie strony</w:t>
      </w:r>
      <w:r w:rsidRPr="00F13190">
        <w:rPr>
          <w:rFonts w:ascii="Arial" w:hAnsi="Arial" w:cs="Arial"/>
          <w:sz w:val="20"/>
          <w:szCs w:val="20"/>
        </w:rPr>
        <w:t xml:space="preserve">. </w:t>
      </w:r>
    </w:p>
    <w:p w14:paraId="3136F485" w14:textId="77777777" w:rsidR="00D2232A" w:rsidRPr="00F13190" w:rsidRDefault="00D2232A" w:rsidP="009C6248">
      <w:pPr>
        <w:pStyle w:val="ListParagraph"/>
        <w:spacing w:line="276" w:lineRule="auto"/>
        <w:rPr>
          <w:rFonts w:ascii="Arial" w:hAnsi="Arial" w:cs="Arial"/>
          <w:sz w:val="20"/>
          <w:szCs w:val="20"/>
        </w:rPr>
      </w:pPr>
    </w:p>
    <w:p w14:paraId="244F5D79" w14:textId="77777777" w:rsidR="00D2232A" w:rsidRPr="00F13190" w:rsidRDefault="00D2232A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Za datę płatności uważa się datę obciążenia rachunku bankowego Zamawiającego poleceniem przelewu.</w:t>
      </w:r>
    </w:p>
    <w:p w14:paraId="13C1A58E" w14:textId="77777777" w:rsidR="00D2232A" w:rsidRPr="00F13190" w:rsidRDefault="00D2232A" w:rsidP="009C6248">
      <w:pPr>
        <w:pStyle w:val="ListParagraph"/>
        <w:spacing w:line="276" w:lineRule="auto"/>
        <w:rPr>
          <w:rFonts w:ascii="Arial" w:hAnsi="Arial" w:cs="Arial"/>
          <w:sz w:val="20"/>
          <w:szCs w:val="20"/>
        </w:rPr>
      </w:pPr>
    </w:p>
    <w:p w14:paraId="06F8EDB7" w14:textId="55B07FCB" w:rsidR="00D2232A" w:rsidRPr="00F13190" w:rsidRDefault="00D2232A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W kwocie wynagrodzenia, o którym mowa w § </w:t>
      </w:r>
      <w:r w:rsidR="00942D91" w:rsidRPr="00F13190">
        <w:rPr>
          <w:rFonts w:ascii="Arial" w:hAnsi="Arial" w:cs="Arial"/>
          <w:sz w:val="20"/>
          <w:szCs w:val="20"/>
        </w:rPr>
        <w:t>5</w:t>
      </w:r>
      <w:r w:rsidRPr="00F13190">
        <w:rPr>
          <w:rFonts w:ascii="Arial" w:hAnsi="Arial" w:cs="Arial"/>
          <w:sz w:val="20"/>
          <w:szCs w:val="20"/>
        </w:rPr>
        <w:t xml:space="preserve"> ust. 1 powyżej zawierają się wszystkie koszty związane </w:t>
      </w:r>
      <w:r w:rsidR="00F13190">
        <w:rPr>
          <w:rFonts w:ascii="Arial" w:hAnsi="Arial" w:cs="Arial"/>
          <w:sz w:val="20"/>
          <w:szCs w:val="20"/>
        </w:rPr>
        <w:t xml:space="preserve">   </w:t>
      </w:r>
      <w:r w:rsidRPr="00F13190">
        <w:rPr>
          <w:rFonts w:ascii="Arial" w:hAnsi="Arial" w:cs="Arial"/>
          <w:sz w:val="20"/>
          <w:szCs w:val="20"/>
        </w:rPr>
        <w:t xml:space="preserve">z realizacją Przedmiotu Zamówienia, w tym w szczególności związane z dostawą Sprzętu do siedziby Zamawiającego (transport, opakowanie, czynności związane z przygotowaniem dostawy, opłaty wynikające z polskiego prawa celnego, podatkowego itp.), instalacja i uruchomienie, instruktaż personelu Zamawiającego, </w:t>
      </w:r>
      <w:r w:rsidRPr="00F13190">
        <w:rPr>
          <w:rFonts w:ascii="Arial" w:hAnsi="Arial" w:cs="Arial"/>
          <w:b/>
          <w:bCs/>
          <w:color w:val="000000"/>
          <w:sz w:val="20"/>
          <w:szCs w:val="20"/>
        </w:rPr>
        <w:t>serwis gwarancyjny</w:t>
      </w:r>
      <w:r w:rsidRPr="00F13190">
        <w:rPr>
          <w:rFonts w:ascii="Arial" w:hAnsi="Arial" w:cs="Arial"/>
          <w:sz w:val="20"/>
          <w:szCs w:val="20"/>
        </w:rPr>
        <w:t xml:space="preserve">. Cena nie podlega waloryzacji ze względu na zmianę siły nabywczej pieniądza, jak i ze względu na zmianę stawek podatku VAT, czy też inne zjawiska. </w:t>
      </w:r>
    </w:p>
    <w:p w14:paraId="16C430A4" w14:textId="77777777" w:rsidR="00D2232A" w:rsidRPr="00F13190" w:rsidRDefault="00D2232A" w:rsidP="009C6248">
      <w:pPr>
        <w:pStyle w:val="ListParagraph"/>
        <w:spacing w:line="276" w:lineRule="auto"/>
        <w:rPr>
          <w:rFonts w:ascii="Arial" w:hAnsi="Arial" w:cs="Arial"/>
          <w:sz w:val="20"/>
          <w:szCs w:val="20"/>
        </w:rPr>
      </w:pPr>
    </w:p>
    <w:p w14:paraId="7F8ACF07" w14:textId="77777777" w:rsidR="00A20C7E" w:rsidRPr="00F13190" w:rsidRDefault="00D2232A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Wykonawca zobowiązuje się zapewnić, że wskazany przez niego rachunek bankowy do zapłaty, będzie zawarty na dzień zlecenia przelewu w wykazie podmiotów, o których mowa w art. 96b ust. 1 ustawy o</w:t>
      </w:r>
      <w:r w:rsidR="00A433A2" w:rsidRPr="00F13190">
        <w:rPr>
          <w:rFonts w:ascii="Arial" w:hAnsi="Arial" w:cs="Arial"/>
          <w:sz w:val="20"/>
          <w:szCs w:val="20"/>
        </w:rPr>
        <w:t> </w:t>
      </w:r>
      <w:r w:rsidRPr="00F13190">
        <w:rPr>
          <w:rFonts w:ascii="Arial" w:hAnsi="Arial" w:cs="Arial"/>
          <w:sz w:val="20"/>
          <w:szCs w:val="20"/>
        </w:rPr>
        <w:t>podatku od towarów i usług (tzw. Biała Lista Podatników VAT).</w:t>
      </w:r>
    </w:p>
    <w:p w14:paraId="0B353C61" w14:textId="77777777" w:rsidR="005F4FE1" w:rsidRPr="00F13190" w:rsidRDefault="005F4FE1" w:rsidP="009C6248">
      <w:pPr>
        <w:pStyle w:val="ListParagraph"/>
        <w:spacing w:line="276" w:lineRule="auto"/>
        <w:rPr>
          <w:rFonts w:ascii="Arial" w:hAnsi="Arial" w:cs="Arial"/>
          <w:sz w:val="20"/>
          <w:szCs w:val="20"/>
        </w:rPr>
      </w:pPr>
    </w:p>
    <w:p w14:paraId="1459FA08" w14:textId="77777777" w:rsidR="00A20C7E" w:rsidRPr="00F13190" w:rsidRDefault="00A20C7E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W przypadku, gdy Zamawiający opóźni się w zapłacie prawidłowo wystawionej faktury przez Wykonawcę, Wykonawca uprawniony będzie do naliczania odsetek ustawowych za opóźnienie.</w:t>
      </w:r>
    </w:p>
    <w:p w14:paraId="5AD9BF80" w14:textId="77777777" w:rsidR="00A20C7E" w:rsidRPr="00F13190" w:rsidRDefault="00A20C7E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F25F76E" w14:textId="77777777" w:rsidR="00D2232A" w:rsidRPr="00F13190" w:rsidRDefault="00942D91" w:rsidP="009C6248">
      <w:pPr>
        <w:pStyle w:val="ListParagraph"/>
        <w:spacing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F13190">
        <w:rPr>
          <w:rFonts w:ascii="Arial" w:hAnsi="Arial" w:cs="Arial"/>
          <w:b/>
          <w:bCs/>
          <w:sz w:val="20"/>
          <w:szCs w:val="20"/>
        </w:rPr>
        <w:t>§6 Gwarancja i Rękojmia</w:t>
      </w:r>
    </w:p>
    <w:p w14:paraId="483330C3" w14:textId="77777777" w:rsidR="00942D91" w:rsidRPr="00F13190" w:rsidRDefault="00942D91" w:rsidP="009C6248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03BE8C05" w14:textId="3BB8CFAA" w:rsidR="00C8158B" w:rsidRPr="00F13190" w:rsidRDefault="00894D4E" w:rsidP="009C6248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Wykonawca udziela na Przedmiot Umowy (Przedmiot Zamówienia) gwarancji na </w:t>
      </w:r>
      <w:r w:rsidRPr="00F13190">
        <w:rPr>
          <w:rFonts w:ascii="Arial" w:hAnsi="Arial" w:cs="Arial"/>
          <w:b/>
          <w:bCs/>
          <w:sz w:val="20"/>
          <w:szCs w:val="20"/>
        </w:rPr>
        <w:t xml:space="preserve">okres </w:t>
      </w:r>
      <w:r w:rsidR="00AA1CAA" w:rsidRPr="00F13190">
        <w:rPr>
          <w:rFonts w:ascii="Arial" w:hAnsi="Arial" w:cs="Arial"/>
          <w:b/>
          <w:bCs/>
          <w:sz w:val="20"/>
          <w:szCs w:val="20"/>
        </w:rPr>
        <w:t xml:space="preserve">… </w:t>
      </w:r>
      <w:r w:rsidR="005F4FE1" w:rsidRPr="00F13190">
        <w:rPr>
          <w:rFonts w:ascii="Arial" w:hAnsi="Arial" w:cs="Arial"/>
          <w:b/>
          <w:bCs/>
          <w:sz w:val="20"/>
          <w:szCs w:val="20"/>
        </w:rPr>
        <w:t>miesięcy</w:t>
      </w:r>
      <w:r w:rsidR="00942D91" w:rsidRPr="00F13190">
        <w:rPr>
          <w:rFonts w:ascii="Arial" w:hAnsi="Arial" w:cs="Arial"/>
          <w:sz w:val="20"/>
          <w:szCs w:val="20"/>
        </w:rPr>
        <w:t xml:space="preserve"> od daty podpisania </w:t>
      </w:r>
      <w:r w:rsidRPr="00F13190">
        <w:rPr>
          <w:rFonts w:ascii="Arial" w:hAnsi="Arial" w:cs="Arial"/>
          <w:sz w:val="20"/>
          <w:szCs w:val="20"/>
        </w:rPr>
        <w:t>Protokołu Odbioru z klauzulą „bez zastrzeżeń”</w:t>
      </w:r>
      <w:r w:rsidR="002A57FA" w:rsidRPr="00F13190">
        <w:rPr>
          <w:rFonts w:ascii="Arial" w:hAnsi="Arial" w:cs="Arial"/>
          <w:sz w:val="20"/>
          <w:szCs w:val="20"/>
        </w:rPr>
        <w:t xml:space="preserve"> przez obie strony</w:t>
      </w:r>
      <w:r w:rsidRPr="00F13190">
        <w:rPr>
          <w:rFonts w:ascii="Arial" w:hAnsi="Arial" w:cs="Arial"/>
          <w:sz w:val="20"/>
          <w:szCs w:val="20"/>
        </w:rPr>
        <w:t xml:space="preserve">. </w:t>
      </w:r>
    </w:p>
    <w:p w14:paraId="212F0316" w14:textId="77777777" w:rsidR="00C8158B" w:rsidRPr="00F13190" w:rsidRDefault="00C8158B" w:rsidP="009C6248">
      <w:pPr>
        <w:pStyle w:val="ListParagraph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D05DF58" w14:textId="77777777" w:rsidR="00C8158B" w:rsidRPr="00F13190" w:rsidRDefault="00894D4E" w:rsidP="009C6248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Udzielona gwarancja, nie wyłącza, nie </w:t>
      </w:r>
      <w:r w:rsidR="00A433A2" w:rsidRPr="00F13190">
        <w:rPr>
          <w:rFonts w:ascii="Arial" w:hAnsi="Arial" w:cs="Arial"/>
          <w:sz w:val="20"/>
          <w:szCs w:val="20"/>
        </w:rPr>
        <w:t>ogranicza</w:t>
      </w:r>
      <w:r w:rsidR="00A20C7E" w:rsidRPr="00F13190">
        <w:rPr>
          <w:rFonts w:ascii="Arial" w:hAnsi="Arial" w:cs="Arial"/>
          <w:sz w:val="20"/>
          <w:szCs w:val="20"/>
        </w:rPr>
        <w:t xml:space="preserve"> </w:t>
      </w:r>
      <w:r w:rsidRPr="00F13190">
        <w:rPr>
          <w:rFonts w:ascii="Arial" w:hAnsi="Arial" w:cs="Arial"/>
          <w:sz w:val="20"/>
          <w:szCs w:val="20"/>
        </w:rPr>
        <w:t xml:space="preserve">ani nie zawiesza uprawnień Zamawiającego wynikających z niezgodności towaru z Umową. </w:t>
      </w:r>
    </w:p>
    <w:p w14:paraId="511C5D6D" w14:textId="77777777" w:rsidR="00C8158B" w:rsidRPr="00F13190" w:rsidRDefault="00C8158B" w:rsidP="009C6248">
      <w:pPr>
        <w:pStyle w:val="ListParagraph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CFF820F" w14:textId="4D678324" w:rsidR="00C8158B" w:rsidRPr="00F13190" w:rsidRDefault="00942D91" w:rsidP="009C6248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Odpowiedzialność z tytułu gwarancji obejmuje wszelkie wady </w:t>
      </w:r>
      <w:r w:rsidR="00894D4E" w:rsidRPr="00F13190">
        <w:rPr>
          <w:rFonts w:ascii="Arial" w:hAnsi="Arial" w:cs="Arial"/>
          <w:sz w:val="20"/>
          <w:szCs w:val="20"/>
        </w:rPr>
        <w:t>Pr</w:t>
      </w:r>
      <w:r w:rsidRPr="00F13190">
        <w:rPr>
          <w:rFonts w:ascii="Arial" w:hAnsi="Arial" w:cs="Arial"/>
          <w:sz w:val="20"/>
          <w:szCs w:val="20"/>
        </w:rPr>
        <w:t xml:space="preserve">zedmiotu </w:t>
      </w:r>
      <w:r w:rsidR="00894D4E" w:rsidRPr="00F13190">
        <w:rPr>
          <w:rFonts w:ascii="Arial" w:hAnsi="Arial" w:cs="Arial"/>
          <w:sz w:val="20"/>
          <w:szCs w:val="20"/>
        </w:rPr>
        <w:t>Z</w:t>
      </w:r>
      <w:r w:rsidRPr="00F13190">
        <w:rPr>
          <w:rFonts w:ascii="Arial" w:hAnsi="Arial" w:cs="Arial"/>
          <w:sz w:val="20"/>
          <w:szCs w:val="20"/>
        </w:rPr>
        <w:t xml:space="preserve">amówienia nie wynikające                 z winy Zamawiającego. W okresie gwarancji Wykonawca jest zobowiązany dokonać nieodpłatnie naprawy </w:t>
      </w:r>
      <w:r w:rsidRPr="00F13190">
        <w:rPr>
          <w:rFonts w:ascii="Arial" w:hAnsi="Arial" w:cs="Arial"/>
          <w:sz w:val="20"/>
          <w:szCs w:val="20"/>
        </w:rPr>
        <w:lastRenderedPageBreak/>
        <w:t xml:space="preserve">lub wymiany </w:t>
      </w:r>
      <w:r w:rsidR="00894D4E" w:rsidRPr="00F13190">
        <w:rPr>
          <w:rFonts w:ascii="Arial" w:hAnsi="Arial" w:cs="Arial"/>
          <w:sz w:val="20"/>
          <w:szCs w:val="20"/>
        </w:rPr>
        <w:t>P</w:t>
      </w:r>
      <w:r w:rsidRPr="00F13190">
        <w:rPr>
          <w:rFonts w:ascii="Arial" w:hAnsi="Arial" w:cs="Arial"/>
          <w:sz w:val="20"/>
          <w:szCs w:val="20"/>
        </w:rPr>
        <w:t xml:space="preserve">rzedmiotu </w:t>
      </w:r>
      <w:r w:rsidR="00894D4E" w:rsidRPr="00F13190">
        <w:rPr>
          <w:rFonts w:ascii="Arial" w:hAnsi="Arial" w:cs="Arial"/>
          <w:sz w:val="20"/>
          <w:szCs w:val="20"/>
        </w:rPr>
        <w:t>Z</w:t>
      </w:r>
      <w:r w:rsidRPr="00F13190">
        <w:rPr>
          <w:rFonts w:ascii="Arial" w:hAnsi="Arial" w:cs="Arial"/>
          <w:sz w:val="20"/>
          <w:szCs w:val="20"/>
        </w:rPr>
        <w:t xml:space="preserve">amówienia lub jego poszczególnych części na fabrycznie nowe, także </w:t>
      </w:r>
      <w:r w:rsidR="00F13190">
        <w:rPr>
          <w:rFonts w:ascii="Arial" w:hAnsi="Arial" w:cs="Arial"/>
          <w:sz w:val="20"/>
          <w:szCs w:val="20"/>
        </w:rPr>
        <w:t xml:space="preserve">                         </w:t>
      </w:r>
      <w:r w:rsidRPr="00F13190">
        <w:rPr>
          <w:rFonts w:ascii="Arial" w:hAnsi="Arial" w:cs="Arial"/>
          <w:sz w:val="20"/>
          <w:szCs w:val="20"/>
        </w:rPr>
        <w:t xml:space="preserve">w przypadku, gdy konieczność naprawy lub wymiany jest wynikiem eksploatacyjnego zużycia </w:t>
      </w:r>
      <w:r w:rsidR="00894D4E" w:rsidRPr="00F13190">
        <w:rPr>
          <w:rFonts w:ascii="Arial" w:hAnsi="Arial" w:cs="Arial"/>
          <w:sz w:val="20"/>
          <w:szCs w:val="20"/>
        </w:rPr>
        <w:t xml:space="preserve">Sprzętu </w:t>
      </w:r>
      <w:r w:rsidRPr="00F13190">
        <w:rPr>
          <w:rFonts w:ascii="Arial" w:hAnsi="Arial" w:cs="Arial"/>
          <w:sz w:val="20"/>
          <w:szCs w:val="20"/>
        </w:rPr>
        <w:t>lub jego części.</w:t>
      </w:r>
    </w:p>
    <w:p w14:paraId="2120F327" w14:textId="77777777" w:rsidR="00C8158B" w:rsidRPr="00F13190" w:rsidRDefault="00C8158B" w:rsidP="009C6248">
      <w:pPr>
        <w:pStyle w:val="ListParagraph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71DA9DC" w14:textId="51544A1A" w:rsidR="00942D91" w:rsidRPr="00F13190" w:rsidRDefault="00942D91" w:rsidP="009C6248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W trakcie okresu gwarancyjnego Wykonawca zapewnia nieodpłatne przeglądy gwarancyjne                             i konserwacje z częstotliwością wymaganą przez producenta, nie rzadziej niż raz na rok. Wszystkie koszty związane z wykonanymi przeglądami, naprawami, konserwacjami (w tym dojazd, części zamienne </w:t>
      </w:r>
      <w:r w:rsidR="00F13190">
        <w:rPr>
          <w:rFonts w:ascii="Arial" w:hAnsi="Arial" w:cs="Arial"/>
          <w:sz w:val="20"/>
          <w:szCs w:val="20"/>
        </w:rPr>
        <w:t xml:space="preserve">                       </w:t>
      </w:r>
      <w:r w:rsidRPr="00F13190">
        <w:rPr>
          <w:rFonts w:ascii="Arial" w:hAnsi="Arial" w:cs="Arial"/>
          <w:sz w:val="20"/>
          <w:szCs w:val="20"/>
        </w:rPr>
        <w:t xml:space="preserve">i materiały potrzebne do ich wykonania) zawarte są w cenie </w:t>
      </w:r>
      <w:r w:rsidR="00894D4E" w:rsidRPr="00F13190">
        <w:rPr>
          <w:rFonts w:ascii="Arial" w:hAnsi="Arial" w:cs="Arial"/>
          <w:sz w:val="20"/>
          <w:szCs w:val="20"/>
        </w:rPr>
        <w:t>O</w:t>
      </w:r>
      <w:r w:rsidRPr="00F13190">
        <w:rPr>
          <w:rFonts w:ascii="Arial" w:hAnsi="Arial" w:cs="Arial"/>
          <w:sz w:val="20"/>
          <w:szCs w:val="20"/>
        </w:rPr>
        <w:t>ferty</w:t>
      </w:r>
      <w:r w:rsidR="00894D4E" w:rsidRPr="00F13190">
        <w:rPr>
          <w:rFonts w:ascii="Arial" w:hAnsi="Arial" w:cs="Arial"/>
          <w:sz w:val="20"/>
          <w:szCs w:val="20"/>
        </w:rPr>
        <w:t xml:space="preserve"> Wykonawcy</w:t>
      </w:r>
      <w:r w:rsidRPr="00F13190">
        <w:rPr>
          <w:rFonts w:ascii="Arial" w:hAnsi="Arial" w:cs="Arial"/>
          <w:sz w:val="20"/>
          <w:szCs w:val="20"/>
        </w:rPr>
        <w:t>.</w:t>
      </w:r>
    </w:p>
    <w:p w14:paraId="180A04B6" w14:textId="77777777" w:rsidR="00942D91" w:rsidRPr="00F13190" w:rsidRDefault="00942D91" w:rsidP="009C6248">
      <w:pPr>
        <w:pStyle w:val="ListParagraph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B083405" w14:textId="7ABB203C" w:rsidR="00942D91" w:rsidRPr="00F13190" w:rsidRDefault="00942D91" w:rsidP="009C6248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Wymagany czas naprawy gwarancyjnej nie może przekroczyć 5 dni roboczych od dnia zgłoszenia awarii przez Zamawiającego. Czas naprawy bez użycia części zamiennych (nie dłuższy niż 24 h) liczony             </w:t>
      </w:r>
      <w:r w:rsidR="00894D4E" w:rsidRPr="00F13190">
        <w:rPr>
          <w:rFonts w:ascii="Arial" w:hAnsi="Arial" w:cs="Arial"/>
          <w:sz w:val="20"/>
          <w:szCs w:val="20"/>
        </w:rPr>
        <w:t xml:space="preserve">jest </w:t>
      </w:r>
      <w:r w:rsidRPr="00F13190">
        <w:rPr>
          <w:rFonts w:ascii="Arial" w:hAnsi="Arial" w:cs="Arial"/>
          <w:sz w:val="20"/>
          <w:szCs w:val="20"/>
        </w:rPr>
        <w:t xml:space="preserve">od momentu podjęcia naprawy. </w:t>
      </w:r>
      <w:r w:rsidR="003A5FF5" w:rsidRPr="00F13190">
        <w:rPr>
          <w:rFonts w:ascii="Arial" w:hAnsi="Arial" w:cs="Arial"/>
          <w:sz w:val="20"/>
          <w:szCs w:val="20"/>
        </w:rPr>
        <w:t xml:space="preserve">Czas skutecznej naprawy w przypadku konieczności sprowadzenia zza granicy części zamiennych nie może przekroczyć 10 dni roboczych. </w:t>
      </w:r>
      <w:r w:rsidRPr="00F13190">
        <w:rPr>
          <w:rFonts w:ascii="Arial" w:hAnsi="Arial" w:cs="Arial"/>
          <w:sz w:val="20"/>
          <w:szCs w:val="20"/>
        </w:rPr>
        <w:t>Wymagany czas reakcji na zgłoszenie 48 h.</w:t>
      </w:r>
    </w:p>
    <w:p w14:paraId="74C05DF5" w14:textId="77777777" w:rsidR="00942D91" w:rsidRPr="00F13190" w:rsidRDefault="00942D91" w:rsidP="009C6248">
      <w:pPr>
        <w:pStyle w:val="ListParagraph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49A2229" w14:textId="56A4396A" w:rsidR="002A57FA" w:rsidRPr="00F13190" w:rsidRDefault="002A57FA" w:rsidP="009C6248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Reklamacje i zgłoszenia awarii i/lub wady w okresie gwarancyjnym będą dokonywane telefonicznie pod numerem telefonu: ……………………</w:t>
      </w:r>
      <w:proofErr w:type="gramStart"/>
      <w:r w:rsidR="00A7602E" w:rsidRPr="00F13190">
        <w:rPr>
          <w:rFonts w:ascii="Arial" w:hAnsi="Arial" w:cs="Arial"/>
          <w:sz w:val="20"/>
          <w:szCs w:val="20"/>
        </w:rPr>
        <w:t>……</w:t>
      </w:r>
      <w:r w:rsidRPr="00F13190">
        <w:rPr>
          <w:rFonts w:ascii="Arial" w:hAnsi="Arial" w:cs="Arial"/>
          <w:sz w:val="20"/>
          <w:szCs w:val="20"/>
        </w:rPr>
        <w:t>.</w:t>
      </w:r>
      <w:proofErr w:type="gramEnd"/>
      <w:r w:rsidRPr="00F13190">
        <w:rPr>
          <w:rFonts w:ascii="Arial" w:hAnsi="Arial" w:cs="Arial"/>
          <w:sz w:val="20"/>
          <w:szCs w:val="20"/>
        </w:rPr>
        <w:t xml:space="preserve">, lub drogą elektroniczną na adres e-mail: </w:t>
      </w:r>
      <w:hyperlink r:id="rId8" w:history="1">
        <w:r w:rsidRPr="00E37FBB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……………………………………………………</w:t>
        </w:r>
      </w:hyperlink>
      <w:r w:rsidRPr="00F13190">
        <w:rPr>
          <w:rFonts w:ascii="Arial" w:hAnsi="Arial" w:cs="Arial"/>
          <w:sz w:val="20"/>
          <w:szCs w:val="20"/>
        </w:rPr>
        <w:t xml:space="preserve"> Wykonawca jest zobowiązany niezwłocznie potwierdzić przyjęcie zgłoszenia i określić termin podjęcia naprawy. W przypadku braku reakcji i/lub </w:t>
      </w:r>
      <w:r w:rsidR="00A7602E" w:rsidRPr="00F13190">
        <w:rPr>
          <w:rFonts w:ascii="Arial" w:hAnsi="Arial" w:cs="Arial"/>
          <w:sz w:val="20"/>
          <w:szCs w:val="20"/>
        </w:rPr>
        <w:t>niepotwierdzenia</w:t>
      </w:r>
      <w:r w:rsidRPr="00F13190">
        <w:rPr>
          <w:rFonts w:ascii="Arial" w:hAnsi="Arial" w:cs="Arial"/>
          <w:sz w:val="20"/>
          <w:szCs w:val="20"/>
        </w:rPr>
        <w:t xml:space="preserve"> przyjęcia zgłoszenia w terminie 24 godzin od wysłania zgłoszenia na wyżej wskazany adres e-mail zgłoszenie przyjmuje się za skutecznie dokonane.</w:t>
      </w:r>
    </w:p>
    <w:p w14:paraId="07D96E15" w14:textId="77777777" w:rsidR="00A7602E" w:rsidRPr="00F13190" w:rsidRDefault="00A7602E" w:rsidP="00A7602E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2F2EE17" w14:textId="77777777" w:rsidR="002A57FA" w:rsidRPr="00F13190" w:rsidRDefault="002A57FA" w:rsidP="009C6248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Wszelkie naprawy gwarancyjne odbywają się na koszt i odpowiedzialność Wykonawcy, który zapewnia również transport (do serwisu oraz z serwisu do Zamawiającego) asortymentu podlegającego naprawie. Wykonawca jest zobowiązany podjąć się naprawy nie później niż 2 dni od czasu zgłoszenia wady.</w:t>
      </w:r>
    </w:p>
    <w:p w14:paraId="64B136BD" w14:textId="77777777" w:rsidR="002A57FA" w:rsidRPr="00F13190" w:rsidRDefault="002A57FA" w:rsidP="009C6248">
      <w:pPr>
        <w:spacing w:line="276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14:paraId="664BD5ED" w14:textId="77777777" w:rsidR="00A7602E" w:rsidRPr="00F13190" w:rsidRDefault="002A57FA" w:rsidP="00A7602E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Po zakończeniu naprawy Wykonawca jest zobowiązany do pisemnego wskazania Zamawiającemu wykonanych czynności naprawczych, a w szczególności wyspecyfikowania części zmienionych lub zainstalowanych w naprawianym urządzeniu.</w:t>
      </w:r>
    </w:p>
    <w:p w14:paraId="065ADD83" w14:textId="77777777" w:rsidR="00A7602E" w:rsidRPr="00F13190" w:rsidRDefault="00A7602E" w:rsidP="00A7602E">
      <w:pPr>
        <w:pStyle w:val="ListParagraph"/>
        <w:rPr>
          <w:rFonts w:ascii="Arial" w:hAnsi="Arial" w:cs="Arial"/>
          <w:sz w:val="20"/>
          <w:szCs w:val="20"/>
        </w:rPr>
      </w:pPr>
    </w:p>
    <w:p w14:paraId="7E7D49FA" w14:textId="17EFD1AF" w:rsidR="00942D91" w:rsidRPr="00F13190" w:rsidRDefault="00944F3D" w:rsidP="00A7602E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Okres gwarancji każdorazowo zostaje przedłużony o czas trwania naprawy, liczony od dnia zgłoszenia do momentu zakończenia naprawy.</w:t>
      </w:r>
      <w:r w:rsidR="00894D4E" w:rsidRPr="00F13190">
        <w:rPr>
          <w:rFonts w:ascii="Arial" w:hAnsi="Arial" w:cs="Arial"/>
          <w:sz w:val="20"/>
          <w:szCs w:val="20"/>
        </w:rPr>
        <w:t xml:space="preserve"> </w:t>
      </w:r>
    </w:p>
    <w:p w14:paraId="278C09D0" w14:textId="77777777" w:rsidR="00942D91" w:rsidRPr="00F13190" w:rsidRDefault="00942D91" w:rsidP="009C6248">
      <w:pPr>
        <w:pStyle w:val="ListParagraph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2612C21" w14:textId="552040B3" w:rsidR="00170D05" w:rsidRPr="00F13190" w:rsidRDefault="00170D05" w:rsidP="009C6248">
      <w:pPr>
        <w:numPr>
          <w:ilvl w:val="0"/>
          <w:numId w:val="4"/>
        </w:numPr>
        <w:shd w:val="clear" w:color="auto" w:fill="FFFFFF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Obligatoryjna wymiana sprzętu lub w uzasadnionych przypadkach i za zgodą Zamawiającego </w:t>
      </w:r>
      <w:r w:rsidR="00A7602E" w:rsidRP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>sprzętu</w:t>
      </w:r>
      <w:r w:rsidRP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na nowy i wolny od wad nastąpi w przypadku wystąpienia </w:t>
      </w:r>
      <w:r w:rsidR="00A7602E" w:rsidRP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>3</w:t>
      </w:r>
      <w:r w:rsidRP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awarii istotnych, które skutkują niemożnością </w:t>
      </w:r>
      <w:r w:rsidR="00A7602E" w:rsidRP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>prawidłowego użytkowania sprzętu</w:t>
      </w:r>
      <w:r w:rsidRP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>, a których naprawa każdorazowo trwałaby nie dłużej niż 10 dni roboczych w okresie obowiązywania gwarancji od daty instalacji.  </w:t>
      </w:r>
    </w:p>
    <w:p w14:paraId="731DC648" w14:textId="77777777" w:rsidR="008809B1" w:rsidRPr="00F13190" w:rsidRDefault="00170D05" w:rsidP="008809B1">
      <w:pPr>
        <w:numPr>
          <w:ilvl w:val="1"/>
          <w:numId w:val="4"/>
        </w:numPr>
        <w:shd w:val="clear" w:color="auto" w:fill="FFFFFF"/>
        <w:spacing w:line="276" w:lineRule="auto"/>
        <w:jc w:val="both"/>
        <w:rPr>
          <w:rStyle w:val="Emphasis"/>
          <w:rFonts w:ascii="Arial" w:hAnsi="Arial" w:cs="Arial"/>
          <w:sz w:val="20"/>
          <w:szCs w:val="20"/>
        </w:rPr>
      </w:pPr>
      <w:r w:rsidRP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Przez awarię istotną Strony rozumieją usterkę lub wadę uniemożliwiającą wykonywanie </w:t>
      </w:r>
      <w:r w:rsidR="008809B1" w:rsidRP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>czynności</w:t>
      </w:r>
      <w:r w:rsidRP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zgodnie z przeznaczeniem urządzenia. </w:t>
      </w:r>
    </w:p>
    <w:p w14:paraId="1EC66958" w14:textId="77777777" w:rsidR="008809B1" w:rsidRPr="00F13190" w:rsidRDefault="00170D05" w:rsidP="008809B1">
      <w:pPr>
        <w:numPr>
          <w:ilvl w:val="1"/>
          <w:numId w:val="4"/>
        </w:numPr>
        <w:shd w:val="clear" w:color="auto" w:fill="FFFFFF"/>
        <w:spacing w:line="276" w:lineRule="auto"/>
        <w:jc w:val="both"/>
        <w:rPr>
          <w:rStyle w:val="Emphasis"/>
          <w:rFonts w:ascii="Arial" w:hAnsi="Arial" w:cs="Arial"/>
          <w:sz w:val="20"/>
          <w:szCs w:val="20"/>
        </w:rPr>
      </w:pPr>
      <w:r w:rsidRP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Za kolejne awarie uważa się </w:t>
      </w:r>
      <w:r w:rsidR="008809B1" w:rsidRP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>3</w:t>
      </w:r>
      <w:r w:rsidRP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awar</w:t>
      </w:r>
      <w:r w:rsidR="008809B1" w:rsidRP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>ie</w:t>
      </w:r>
      <w:r w:rsidRP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istotn</w:t>
      </w:r>
      <w:r w:rsidR="008809B1" w:rsidRP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>e</w:t>
      </w:r>
      <w:r w:rsidRP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dotycząc</w:t>
      </w:r>
      <w:r w:rsidR="008809B1" w:rsidRP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>e</w:t>
      </w:r>
      <w:r w:rsidRP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tego samego elementu, powtarzających się w odniesieniu do danego urządzenia. </w:t>
      </w:r>
    </w:p>
    <w:p w14:paraId="24E6D757" w14:textId="38B18FD2" w:rsidR="00170D05" w:rsidRPr="00F13190" w:rsidRDefault="00170D05" w:rsidP="008809B1">
      <w:pPr>
        <w:numPr>
          <w:ilvl w:val="1"/>
          <w:numId w:val="4"/>
        </w:numPr>
        <w:shd w:val="clear" w:color="auto" w:fill="FFFFFF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>Za awarię istotną nie uważa się usterek o charakterze eksploatacyjnym lub drobnych nieprawidłowości, które nie powodują przerwania ciągłości pracy sprzętu, w tym</w:t>
      </w:r>
      <w:r w:rsidR="00B651F2" w:rsidRP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</w:t>
      </w:r>
      <w:r w:rsid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                                                                                </w:t>
      </w:r>
      <w:r w:rsidRPr="00F13190">
        <w:rPr>
          <w:rStyle w:val="Emphasis"/>
          <w:rFonts w:ascii="Arial" w:hAnsi="Arial" w:cs="Arial"/>
          <w:i w:val="0"/>
          <w:iCs w:val="0"/>
          <w:sz w:val="20"/>
          <w:szCs w:val="20"/>
        </w:rPr>
        <w:t>w szczególności kalibracji, regulacji czy wymiany akcesoriów. </w:t>
      </w:r>
    </w:p>
    <w:p w14:paraId="69BC5405" w14:textId="77777777" w:rsidR="00C8158B" w:rsidRPr="00F13190" w:rsidRDefault="00C8158B" w:rsidP="009C6248">
      <w:pPr>
        <w:shd w:val="clear" w:color="auto" w:fill="FFFFFF"/>
        <w:spacing w:line="276" w:lineRule="auto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3BB1E429" w14:textId="77777777" w:rsidR="00894D4E" w:rsidRPr="00F13190" w:rsidRDefault="00942D91" w:rsidP="009C6248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Wymiana elementu/podzespołu na nowy nastąpi w przypadku </w:t>
      </w:r>
      <w:r w:rsidR="00170D05" w:rsidRPr="00F13190">
        <w:rPr>
          <w:rFonts w:ascii="Arial" w:hAnsi="Arial" w:cs="Arial"/>
          <w:sz w:val="20"/>
          <w:szCs w:val="20"/>
        </w:rPr>
        <w:t>trzykrotne</w:t>
      </w:r>
      <w:r w:rsidRPr="00F13190">
        <w:rPr>
          <w:rFonts w:ascii="Arial" w:hAnsi="Arial" w:cs="Arial"/>
          <w:sz w:val="20"/>
          <w:szCs w:val="20"/>
        </w:rPr>
        <w:t>j naprawy tego samego elementu/podzespołu.</w:t>
      </w:r>
    </w:p>
    <w:p w14:paraId="328ABDE8" w14:textId="77777777" w:rsidR="00894D4E" w:rsidRPr="00F13190" w:rsidRDefault="00894D4E" w:rsidP="009C6248">
      <w:pPr>
        <w:pStyle w:val="ListParagraph"/>
        <w:spacing w:line="276" w:lineRule="auto"/>
        <w:rPr>
          <w:rFonts w:ascii="Arial" w:hAnsi="Arial" w:cs="Arial"/>
          <w:sz w:val="20"/>
          <w:szCs w:val="20"/>
        </w:rPr>
      </w:pPr>
    </w:p>
    <w:p w14:paraId="0FA42BED" w14:textId="77777777" w:rsidR="00942D91" w:rsidRPr="00F13190" w:rsidRDefault="00942D91" w:rsidP="009C6248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Wykonawca zobowiązany jest do </w:t>
      </w:r>
      <w:r w:rsidR="00894D4E" w:rsidRPr="00F13190">
        <w:rPr>
          <w:rFonts w:ascii="Arial" w:hAnsi="Arial" w:cs="Arial"/>
          <w:sz w:val="20"/>
          <w:szCs w:val="20"/>
        </w:rPr>
        <w:t xml:space="preserve">niezwłocznego </w:t>
      </w:r>
      <w:r w:rsidRPr="00F13190">
        <w:rPr>
          <w:rFonts w:ascii="Arial" w:hAnsi="Arial" w:cs="Arial"/>
          <w:sz w:val="20"/>
          <w:szCs w:val="20"/>
        </w:rPr>
        <w:t xml:space="preserve">powiadomienia Zamawiającego o </w:t>
      </w:r>
      <w:r w:rsidR="00894D4E" w:rsidRPr="00F13190">
        <w:rPr>
          <w:rFonts w:ascii="Arial" w:hAnsi="Arial" w:cs="Arial"/>
          <w:sz w:val="20"/>
          <w:szCs w:val="20"/>
        </w:rPr>
        <w:t>przewidywanym t</w:t>
      </w:r>
      <w:r w:rsidRPr="00F13190">
        <w:rPr>
          <w:rFonts w:ascii="Arial" w:hAnsi="Arial" w:cs="Arial"/>
          <w:sz w:val="20"/>
          <w:szCs w:val="20"/>
        </w:rPr>
        <w:t>erminie usunięcia wady lub dostarczenia rzeczy wolnej od wad</w:t>
      </w:r>
      <w:r w:rsidR="00894D4E" w:rsidRPr="00F13190">
        <w:rPr>
          <w:rFonts w:ascii="Arial" w:hAnsi="Arial" w:cs="Arial"/>
          <w:sz w:val="20"/>
          <w:szCs w:val="20"/>
        </w:rPr>
        <w:t>.</w:t>
      </w:r>
    </w:p>
    <w:p w14:paraId="2835D0E1" w14:textId="77777777" w:rsidR="00894D4E" w:rsidRPr="00F13190" w:rsidRDefault="00894D4E" w:rsidP="009C6248">
      <w:pPr>
        <w:pStyle w:val="ListParagraph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39B20E7" w14:textId="77777777" w:rsidR="0094252B" w:rsidRPr="00F13190" w:rsidRDefault="0094252B" w:rsidP="009C6248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lastRenderedPageBreak/>
        <w:t xml:space="preserve">Upływ okresów gwarancji i rękojmi nie zwalnia Wykonawcy z odpowiedzialności za wady i braki, jeżeli Zamawiający zawiadomił o nich Wykonawcę przed upływem tych okresów. Warunkiem jest zgłoszenie wady przez Zamawiającego. </w:t>
      </w:r>
    </w:p>
    <w:p w14:paraId="614A1D9A" w14:textId="77777777" w:rsidR="00942D91" w:rsidRPr="00F13190" w:rsidRDefault="00942D91" w:rsidP="009C6248">
      <w:pPr>
        <w:pStyle w:val="ListParagraph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35E750F" w14:textId="77777777" w:rsidR="00942D91" w:rsidRPr="00F13190" w:rsidRDefault="00942D91" w:rsidP="009C6248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W przypadku niewywiązania się Wykonawcy ze zobowiązań gwarancyjnych, Zamawiającemu przysługuje prawo zlecenia ich wykonania na koszt Wykonawcy lub odstąpienia od </w:t>
      </w:r>
      <w:r w:rsidR="0094252B" w:rsidRPr="00F13190">
        <w:rPr>
          <w:rFonts w:ascii="Arial" w:hAnsi="Arial" w:cs="Arial"/>
          <w:sz w:val="20"/>
          <w:szCs w:val="20"/>
        </w:rPr>
        <w:t>U</w:t>
      </w:r>
      <w:r w:rsidRPr="00F13190">
        <w:rPr>
          <w:rFonts w:ascii="Arial" w:hAnsi="Arial" w:cs="Arial"/>
          <w:sz w:val="20"/>
          <w:szCs w:val="20"/>
        </w:rPr>
        <w:t>mowy.</w:t>
      </w:r>
    </w:p>
    <w:p w14:paraId="09BDB1AB" w14:textId="77777777" w:rsidR="00942D91" w:rsidRPr="00F13190" w:rsidRDefault="00942D91" w:rsidP="009C6248">
      <w:pPr>
        <w:spacing w:line="276" w:lineRule="auto"/>
        <w:rPr>
          <w:rFonts w:ascii="Arial" w:hAnsi="Arial" w:cs="Arial"/>
          <w:sz w:val="20"/>
          <w:szCs w:val="20"/>
        </w:rPr>
      </w:pPr>
    </w:p>
    <w:p w14:paraId="3DB13833" w14:textId="550F7D1C" w:rsidR="00500969" w:rsidRPr="00F13190" w:rsidRDefault="007A4F8A" w:rsidP="009C6248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F13190">
        <w:rPr>
          <w:rFonts w:ascii="Arial" w:hAnsi="Arial" w:cs="Arial"/>
          <w:b/>
          <w:sz w:val="20"/>
          <w:szCs w:val="20"/>
        </w:rPr>
        <w:t>§</w:t>
      </w:r>
      <w:r w:rsidR="00382A89" w:rsidRPr="00F13190">
        <w:rPr>
          <w:rFonts w:ascii="Arial" w:hAnsi="Arial" w:cs="Arial"/>
          <w:b/>
          <w:sz w:val="20"/>
          <w:szCs w:val="20"/>
        </w:rPr>
        <w:t>7</w:t>
      </w:r>
      <w:r w:rsidR="00C8158B" w:rsidRPr="00F13190">
        <w:rPr>
          <w:rFonts w:ascii="Arial" w:hAnsi="Arial" w:cs="Arial"/>
          <w:b/>
          <w:sz w:val="20"/>
          <w:szCs w:val="20"/>
        </w:rPr>
        <w:t xml:space="preserve"> </w:t>
      </w:r>
      <w:r w:rsidR="00500969" w:rsidRPr="00F13190">
        <w:rPr>
          <w:rFonts w:ascii="Arial" w:hAnsi="Arial" w:cs="Arial"/>
          <w:b/>
          <w:color w:val="000000"/>
          <w:sz w:val="20"/>
          <w:szCs w:val="20"/>
        </w:rPr>
        <w:t>Kary umowne</w:t>
      </w:r>
      <w:r w:rsidRPr="00F13190">
        <w:rPr>
          <w:rFonts w:ascii="Arial" w:hAnsi="Arial" w:cs="Arial"/>
          <w:b/>
          <w:color w:val="000000"/>
          <w:sz w:val="20"/>
          <w:szCs w:val="20"/>
        </w:rPr>
        <w:t>, rozwiązanie</w:t>
      </w:r>
      <w:r w:rsidR="00500969" w:rsidRPr="00F13190">
        <w:rPr>
          <w:rFonts w:ascii="Arial" w:hAnsi="Arial" w:cs="Arial"/>
          <w:b/>
          <w:color w:val="000000"/>
          <w:sz w:val="20"/>
          <w:szCs w:val="20"/>
        </w:rPr>
        <w:t xml:space="preserve"> i </w:t>
      </w:r>
      <w:r w:rsidRPr="00F13190">
        <w:rPr>
          <w:rFonts w:ascii="Arial" w:hAnsi="Arial" w:cs="Arial"/>
          <w:b/>
          <w:color w:val="000000"/>
          <w:sz w:val="20"/>
          <w:szCs w:val="20"/>
        </w:rPr>
        <w:t xml:space="preserve">odstąpienie od </w:t>
      </w:r>
      <w:r w:rsidR="00500969" w:rsidRPr="00F13190">
        <w:rPr>
          <w:rFonts w:ascii="Arial" w:hAnsi="Arial" w:cs="Arial"/>
          <w:b/>
          <w:color w:val="000000"/>
          <w:sz w:val="20"/>
          <w:szCs w:val="20"/>
        </w:rPr>
        <w:t>umowy</w:t>
      </w:r>
    </w:p>
    <w:p w14:paraId="0AC36591" w14:textId="77777777" w:rsidR="00500969" w:rsidRPr="00F13190" w:rsidRDefault="00500969" w:rsidP="009C6248">
      <w:pP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051C1677" w14:textId="38634721" w:rsidR="00500969" w:rsidRPr="00F13190" w:rsidRDefault="00500969" w:rsidP="009C6248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  <w:color w:val="000000"/>
          <w:sz w:val="20"/>
          <w:szCs w:val="20"/>
        </w:rPr>
      </w:pPr>
      <w:r w:rsidRPr="00F13190">
        <w:rPr>
          <w:rFonts w:ascii="Arial" w:hAnsi="Arial" w:cs="Arial"/>
          <w:color w:val="000000"/>
          <w:sz w:val="20"/>
          <w:szCs w:val="20"/>
        </w:rPr>
        <w:t>Wykonawca zapłaci Zamawiającemu karę umowną</w:t>
      </w:r>
      <w:r w:rsidR="00AA1CAA" w:rsidRPr="00F13190">
        <w:rPr>
          <w:rFonts w:ascii="Arial" w:hAnsi="Arial" w:cs="Arial"/>
          <w:color w:val="000000"/>
          <w:sz w:val="20"/>
          <w:szCs w:val="20"/>
        </w:rPr>
        <w:t xml:space="preserve"> w wysokości</w:t>
      </w:r>
      <w:r w:rsidRPr="00F13190">
        <w:rPr>
          <w:rFonts w:ascii="Arial" w:hAnsi="Arial" w:cs="Arial"/>
          <w:color w:val="000000"/>
          <w:sz w:val="20"/>
          <w:szCs w:val="20"/>
        </w:rPr>
        <w:t>:</w:t>
      </w:r>
    </w:p>
    <w:p w14:paraId="54F58F2F" w14:textId="77777777" w:rsidR="00761742" w:rsidRPr="00F13190" w:rsidRDefault="00761742" w:rsidP="00761742">
      <w:pPr>
        <w:pStyle w:val="ListParagraph"/>
        <w:numPr>
          <w:ilvl w:val="1"/>
          <w:numId w:val="18"/>
        </w:numPr>
        <w:snapToGrid w:val="0"/>
        <w:spacing w:after="120" w:line="276" w:lineRule="auto"/>
        <w:ind w:left="108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20% wynagrodzenia umownego brutto w przypadku odstąpienia od umowy przez Zamawiającego z przyczyn leżących po stronie Wykonawcy.</w:t>
      </w:r>
    </w:p>
    <w:p w14:paraId="6B82DA4F" w14:textId="06A027C8" w:rsidR="00761742" w:rsidRPr="00F13190" w:rsidRDefault="00761742" w:rsidP="00761742">
      <w:pPr>
        <w:pStyle w:val="ListParagraph"/>
        <w:numPr>
          <w:ilvl w:val="1"/>
          <w:numId w:val="18"/>
        </w:numPr>
        <w:snapToGrid w:val="0"/>
        <w:spacing w:after="120" w:line="276" w:lineRule="auto"/>
        <w:ind w:left="108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1% wynagrodzenia umownego brutto za każdy dzień zwłoki w dostawie i/lub realizacji </w:t>
      </w:r>
      <w:r w:rsidR="00D076C1" w:rsidRPr="00F13190">
        <w:rPr>
          <w:rFonts w:ascii="Arial" w:hAnsi="Arial" w:cs="Arial"/>
          <w:sz w:val="20"/>
          <w:szCs w:val="20"/>
        </w:rPr>
        <w:t>P</w:t>
      </w:r>
      <w:r w:rsidRPr="00F13190">
        <w:rPr>
          <w:rFonts w:ascii="Arial" w:hAnsi="Arial" w:cs="Arial"/>
          <w:sz w:val="20"/>
          <w:szCs w:val="20"/>
        </w:rPr>
        <w:t xml:space="preserve">rzedmiotu </w:t>
      </w:r>
      <w:r w:rsidR="00D076C1" w:rsidRPr="00F13190">
        <w:rPr>
          <w:rFonts w:ascii="Arial" w:hAnsi="Arial" w:cs="Arial"/>
          <w:sz w:val="20"/>
          <w:szCs w:val="20"/>
        </w:rPr>
        <w:t>Z</w:t>
      </w:r>
      <w:r w:rsidRPr="00F13190">
        <w:rPr>
          <w:rFonts w:ascii="Arial" w:hAnsi="Arial" w:cs="Arial"/>
          <w:sz w:val="20"/>
          <w:szCs w:val="20"/>
        </w:rPr>
        <w:t xml:space="preserve">amówienia </w:t>
      </w:r>
    </w:p>
    <w:p w14:paraId="15FDF98B" w14:textId="77777777" w:rsidR="00761742" w:rsidRPr="00F13190" w:rsidRDefault="00761742" w:rsidP="00761742">
      <w:pPr>
        <w:pStyle w:val="ListParagraph"/>
        <w:numPr>
          <w:ilvl w:val="1"/>
          <w:numId w:val="18"/>
        </w:numPr>
        <w:snapToGrid w:val="0"/>
        <w:spacing w:after="120" w:line="276" w:lineRule="auto"/>
        <w:ind w:left="1086"/>
        <w:contextualSpacing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0,1% wynagrodzenia umownego brutto, za każdy dzień zwłoki z realizacji obowiązków Wykonawcy wynikających z udzielonej gwarancji i rękojmi.</w:t>
      </w:r>
    </w:p>
    <w:p w14:paraId="066049A7" w14:textId="77777777" w:rsidR="00761742" w:rsidRPr="00F13190" w:rsidRDefault="00761742" w:rsidP="00761742">
      <w:pPr>
        <w:pStyle w:val="ListParagraph"/>
        <w:numPr>
          <w:ilvl w:val="0"/>
          <w:numId w:val="3"/>
        </w:numPr>
        <w:snapToGri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Łączna wartość kar umownych nie przekroczy 20% wynagrodzenia umownego brutto. Kary umowne nie mają zastosowania, jeżeli opóźnienie wynika z okoliczności leżących po stronie Zamawiającego</w:t>
      </w:r>
    </w:p>
    <w:p w14:paraId="59B3268A" w14:textId="77777777" w:rsidR="00761742" w:rsidRPr="00F13190" w:rsidRDefault="007E7A8E" w:rsidP="00761742">
      <w:pPr>
        <w:pStyle w:val="ListParagraph"/>
        <w:numPr>
          <w:ilvl w:val="0"/>
          <w:numId w:val="3"/>
        </w:numPr>
        <w:snapToGri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Zamawiający ma prawo potrącić kary umowne z wynagrodzenia należnego Wykonawcy, na co wykonawca wyraża zgodę. </w:t>
      </w:r>
    </w:p>
    <w:p w14:paraId="2797485C" w14:textId="77777777" w:rsidR="00761742" w:rsidRPr="00F13190" w:rsidRDefault="007E7A8E" w:rsidP="00761742">
      <w:pPr>
        <w:pStyle w:val="ListParagraph"/>
        <w:numPr>
          <w:ilvl w:val="0"/>
          <w:numId w:val="3"/>
        </w:numPr>
        <w:snapToGri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Zapłacenie lub potrącenie kar umownych nie zwalnia Wykonawcy od obowiązku wykonania Przedmiotu Umowy oraz innych zobowiązań z niej wynikających</w:t>
      </w:r>
      <w:r w:rsidR="00A20C7E" w:rsidRPr="00F13190">
        <w:rPr>
          <w:rFonts w:ascii="Arial" w:hAnsi="Arial" w:cs="Arial"/>
          <w:sz w:val="20"/>
          <w:szCs w:val="20"/>
        </w:rPr>
        <w:t xml:space="preserve">. </w:t>
      </w:r>
    </w:p>
    <w:p w14:paraId="38D4ED81" w14:textId="77777777" w:rsidR="00761742" w:rsidRPr="00F13190" w:rsidRDefault="006D145B" w:rsidP="00761742">
      <w:pPr>
        <w:pStyle w:val="ListParagraph"/>
        <w:numPr>
          <w:ilvl w:val="0"/>
          <w:numId w:val="3"/>
        </w:numPr>
        <w:snapToGri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Zamawiającemu przysługuje prawo rozwiązania niniejszej</w:t>
      </w:r>
      <w:r w:rsidR="0094252B" w:rsidRPr="00F13190">
        <w:rPr>
          <w:rFonts w:ascii="Arial" w:hAnsi="Arial" w:cs="Arial"/>
          <w:sz w:val="20"/>
          <w:szCs w:val="20"/>
        </w:rPr>
        <w:t xml:space="preserve"> </w:t>
      </w:r>
      <w:r w:rsidR="007E7A8E" w:rsidRPr="00F13190">
        <w:rPr>
          <w:rFonts w:ascii="Arial" w:hAnsi="Arial" w:cs="Arial"/>
          <w:sz w:val="20"/>
          <w:szCs w:val="20"/>
        </w:rPr>
        <w:t>U</w:t>
      </w:r>
      <w:r w:rsidRPr="00F13190">
        <w:rPr>
          <w:rFonts w:ascii="Arial" w:hAnsi="Arial" w:cs="Arial"/>
          <w:sz w:val="20"/>
          <w:szCs w:val="20"/>
        </w:rPr>
        <w:t>mowy bez zachowania okresu wypowiedzenia w przypadku rażącego naruszenia postanowień niniejszej umowy przez Wykonawcę</w:t>
      </w:r>
      <w:r w:rsidR="00A20C7E" w:rsidRPr="00F13190">
        <w:rPr>
          <w:rFonts w:ascii="Arial" w:hAnsi="Arial" w:cs="Arial"/>
          <w:sz w:val="20"/>
          <w:szCs w:val="20"/>
        </w:rPr>
        <w:t>, mimo uprzedniego wezwania go przez Zamawiającego do zaprzestania naruszeń i należytego wykonania Umowy w terminie nie krótszym niż 7 dni od dnia dowiedzenia się o nieprawidłowościach.</w:t>
      </w:r>
    </w:p>
    <w:p w14:paraId="7E2B7FA9" w14:textId="77777777" w:rsidR="00761742" w:rsidRPr="00F13190" w:rsidRDefault="006D145B" w:rsidP="00761742">
      <w:pPr>
        <w:pStyle w:val="ListParagraph"/>
        <w:numPr>
          <w:ilvl w:val="0"/>
          <w:numId w:val="3"/>
        </w:numPr>
        <w:snapToGri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W przypadku niedostarczenia przez Wykonawcę </w:t>
      </w:r>
      <w:r w:rsidR="00C8158B" w:rsidRPr="00F13190">
        <w:rPr>
          <w:rFonts w:ascii="Arial" w:hAnsi="Arial" w:cs="Arial"/>
          <w:sz w:val="20"/>
          <w:szCs w:val="20"/>
        </w:rPr>
        <w:t>sprzętu</w:t>
      </w:r>
      <w:r w:rsidR="00A20C7E" w:rsidRPr="00F13190">
        <w:rPr>
          <w:rFonts w:ascii="Arial" w:hAnsi="Arial" w:cs="Arial"/>
          <w:sz w:val="20"/>
          <w:szCs w:val="20"/>
        </w:rPr>
        <w:t xml:space="preserve"> </w:t>
      </w:r>
      <w:r w:rsidRPr="00F13190">
        <w:rPr>
          <w:rFonts w:ascii="Arial" w:hAnsi="Arial" w:cs="Arial"/>
          <w:sz w:val="20"/>
          <w:szCs w:val="20"/>
        </w:rPr>
        <w:t xml:space="preserve">w terminie, o którym mowa w § </w:t>
      </w:r>
      <w:r w:rsidR="0094252B" w:rsidRPr="00F13190">
        <w:rPr>
          <w:rFonts w:ascii="Arial" w:hAnsi="Arial" w:cs="Arial"/>
          <w:sz w:val="20"/>
          <w:szCs w:val="20"/>
        </w:rPr>
        <w:t>3</w:t>
      </w:r>
      <w:r w:rsidRPr="00F13190">
        <w:rPr>
          <w:rFonts w:ascii="Arial" w:hAnsi="Arial" w:cs="Arial"/>
          <w:sz w:val="20"/>
          <w:szCs w:val="20"/>
        </w:rPr>
        <w:t xml:space="preserve"> ust. 1 Umowy, Zamawiający uprawniony jest do złożenia oświadczenia o odstąpieniu od niniejszej </w:t>
      </w:r>
      <w:r w:rsidR="00A20C7E" w:rsidRPr="00F13190">
        <w:rPr>
          <w:rFonts w:ascii="Arial" w:hAnsi="Arial" w:cs="Arial"/>
          <w:sz w:val="20"/>
          <w:szCs w:val="20"/>
        </w:rPr>
        <w:t>U</w:t>
      </w:r>
      <w:r w:rsidRPr="00F13190">
        <w:rPr>
          <w:rFonts w:ascii="Arial" w:hAnsi="Arial" w:cs="Arial"/>
          <w:sz w:val="20"/>
          <w:szCs w:val="20"/>
        </w:rPr>
        <w:t>mowy</w:t>
      </w:r>
      <w:r w:rsidR="00A20C7E" w:rsidRPr="00F13190">
        <w:rPr>
          <w:rFonts w:ascii="Arial" w:hAnsi="Arial" w:cs="Arial"/>
          <w:sz w:val="20"/>
          <w:szCs w:val="20"/>
        </w:rPr>
        <w:t xml:space="preserve"> z</w:t>
      </w:r>
      <w:r w:rsidR="00A433A2" w:rsidRPr="00F13190">
        <w:rPr>
          <w:rFonts w:ascii="Arial" w:hAnsi="Arial" w:cs="Arial"/>
          <w:sz w:val="20"/>
          <w:szCs w:val="20"/>
        </w:rPr>
        <w:t> </w:t>
      </w:r>
      <w:r w:rsidRPr="00F13190">
        <w:rPr>
          <w:rFonts w:ascii="Arial" w:hAnsi="Arial" w:cs="Arial"/>
          <w:sz w:val="20"/>
          <w:szCs w:val="20"/>
        </w:rPr>
        <w:t>przyczyn leżących po stronie Wykonawcy, w terminie</w:t>
      </w:r>
      <w:r w:rsidR="004A5A1D" w:rsidRPr="00F13190">
        <w:rPr>
          <w:rFonts w:ascii="Arial" w:hAnsi="Arial" w:cs="Arial"/>
          <w:sz w:val="20"/>
          <w:szCs w:val="20"/>
        </w:rPr>
        <w:t xml:space="preserve"> 7</w:t>
      </w:r>
      <w:r w:rsidR="00C467D4" w:rsidRPr="00F13190">
        <w:rPr>
          <w:rFonts w:ascii="Arial" w:hAnsi="Arial" w:cs="Arial"/>
          <w:sz w:val="20"/>
          <w:szCs w:val="20"/>
        </w:rPr>
        <w:t xml:space="preserve"> dni od dnia przekroczenia przez Wykonawcę terminu dostawy</w:t>
      </w:r>
      <w:r w:rsidR="0094252B" w:rsidRPr="00F13190">
        <w:rPr>
          <w:rFonts w:ascii="Arial" w:hAnsi="Arial" w:cs="Arial"/>
          <w:sz w:val="20"/>
          <w:szCs w:val="20"/>
        </w:rPr>
        <w:t xml:space="preserve">. Oświadczenie wymaga formy pisemnej pod rygorem nieważności. </w:t>
      </w:r>
    </w:p>
    <w:p w14:paraId="0258DEC0" w14:textId="77777777" w:rsidR="00761742" w:rsidRPr="00F13190" w:rsidRDefault="00500969" w:rsidP="00761742">
      <w:pPr>
        <w:pStyle w:val="ListParagraph"/>
        <w:numPr>
          <w:ilvl w:val="0"/>
          <w:numId w:val="3"/>
        </w:numPr>
        <w:snapToGri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 xml:space="preserve">W razie wystąpienia istotnej zmiany okoliczności powodującej, że wykonanie </w:t>
      </w:r>
      <w:r w:rsidR="0094252B" w:rsidRPr="00F13190">
        <w:rPr>
          <w:rFonts w:ascii="Arial" w:hAnsi="Arial" w:cs="Arial"/>
          <w:sz w:val="20"/>
          <w:szCs w:val="20"/>
        </w:rPr>
        <w:t>U</w:t>
      </w:r>
      <w:r w:rsidRPr="00F13190">
        <w:rPr>
          <w:rFonts w:ascii="Arial" w:hAnsi="Arial" w:cs="Arial"/>
          <w:sz w:val="20"/>
          <w:szCs w:val="20"/>
        </w:rPr>
        <w:t xml:space="preserve">mowy nie leży                        w interesie publicznym, czego nie można było przewidzieć w chwili zawarcia umowy, Zamawiający może odstąpić od </w:t>
      </w:r>
      <w:r w:rsidR="00A20C7E" w:rsidRPr="00F13190">
        <w:rPr>
          <w:rFonts w:ascii="Arial" w:hAnsi="Arial" w:cs="Arial"/>
          <w:sz w:val="20"/>
          <w:szCs w:val="20"/>
        </w:rPr>
        <w:t>U</w:t>
      </w:r>
      <w:r w:rsidRPr="00F13190">
        <w:rPr>
          <w:rFonts w:ascii="Arial" w:hAnsi="Arial" w:cs="Arial"/>
          <w:sz w:val="20"/>
          <w:szCs w:val="20"/>
        </w:rPr>
        <w:t xml:space="preserve">mowy w terminie 30 dni od powzięcia wiadomości o powyższych okolicznościach.   </w:t>
      </w:r>
      <w:r w:rsidR="0094252B" w:rsidRPr="00F13190">
        <w:rPr>
          <w:rFonts w:ascii="Arial" w:hAnsi="Arial" w:cs="Arial"/>
          <w:sz w:val="20"/>
          <w:szCs w:val="20"/>
        </w:rPr>
        <w:t xml:space="preserve">Wykonawcy nie przysługuje wówczas odszkodowanie/zadośćuczynienie z powodu szkód wywołanych odstąpieniem Zamawiającego, w tym z tytułu utraconych korzyści. </w:t>
      </w:r>
      <w:r w:rsidRPr="00F13190">
        <w:rPr>
          <w:rFonts w:ascii="Arial" w:hAnsi="Arial" w:cs="Arial"/>
          <w:sz w:val="20"/>
          <w:szCs w:val="20"/>
        </w:rPr>
        <w:t xml:space="preserve">         </w:t>
      </w:r>
    </w:p>
    <w:p w14:paraId="22C56845" w14:textId="07F5F8DD" w:rsidR="00382A89" w:rsidRPr="00F13190" w:rsidRDefault="007E7A8E" w:rsidP="00761742">
      <w:pPr>
        <w:pStyle w:val="ListParagraph"/>
        <w:numPr>
          <w:ilvl w:val="0"/>
          <w:numId w:val="3"/>
        </w:numPr>
        <w:snapToGri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sz w:val="20"/>
          <w:szCs w:val="20"/>
        </w:rPr>
        <w:t>Za wszelkie szkody powstałe w związku z niewykonaniem lub nienależytym wykonaniem Umowy oraz szkody wyrządzonej przy wykonywaniu Umowy przez Wykonawcę, jak i osoby mu podległe, w tym szkody poniesione przez osoby trzecie, Wykonawca ponosić będzie pełną odpowiedzialność.</w:t>
      </w:r>
    </w:p>
    <w:p w14:paraId="0A3DDF0F" w14:textId="77777777" w:rsidR="00A433A2" w:rsidRDefault="00A433A2" w:rsidP="009C6248">
      <w:pPr>
        <w:pStyle w:val="ListParagraph"/>
        <w:spacing w:line="276" w:lineRule="auto"/>
        <w:rPr>
          <w:rFonts w:ascii="Arial" w:hAnsi="Arial" w:cs="Arial"/>
          <w:sz w:val="20"/>
          <w:szCs w:val="20"/>
        </w:rPr>
      </w:pPr>
    </w:p>
    <w:p w14:paraId="0938422F" w14:textId="77777777" w:rsidR="00382A89" w:rsidRPr="00F13190" w:rsidRDefault="00382A89" w:rsidP="009C6248">
      <w:pPr>
        <w:spacing w:line="276" w:lineRule="auto"/>
        <w:ind w:left="360"/>
        <w:jc w:val="center"/>
        <w:rPr>
          <w:rFonts w:ascii="Arial" w:hAnsi="Arial" w:cs="Arial"/>
          <w:b/>
          <w:bCs/>
          <w:color w:val="222222"/>
          <w:sz w:val="20"/>
          <w:szCs w:val="20"/>
        </w:rPr>
      </w:pPr>
      <w:r w:rsidRPr="00F13190">
        <w:rPr>
          <w:rFonts w:ascii="Arial" w:hAnsi="Arial" w:cs="Arial"/>
          <w:b/>
          <w:bCs/>
          <w:color w:val="222222"/>
          <w:sz w:val="20"/>
          <w:szCs w:val="20"/>
        </w:rPr>
        <w:t>§8 Zmiany Umowy</w:t>
      </w:r>
    </w:p>
    <w:p w14:paraId="4E4FB4CE" w14:textId="77777777" w:rsidR="00382A89" w:rsidRPr="00F13190" w:rsidRDefault="00382A89" w:rsidP="009C6248">
      <w:pPr>
        <w:spacing w:line="276" w:lineRule="auto"/>
        <w:contextualSpacing/>
        <w:rPr>
          <w:rFonts w:ascii="Arial" w:hAnsi="Arial" w:cs="Arial"/>
          <w:b/>
          <w:bCs/>
          <w:color w:val="222222"/>
          <w:sz w:val="20"/>
          <w:szCs w:val="20"/>
        </w:rPr>
      </w:pPr>
    </w:p>
    <w:p w14:paraId="62D8115C" w14:textId="77777777" w:rsidR="00382A89" w:rsidRPr="00F13190" w:rsidRDefault="00382A89" w:rsidP="009C6248">
      <w:pPr>
        <w:numPr>
          <w:ilvl w:val="3"/>
          <w:numId w:val="4"/>
        </w:numPr>
        <w:spacing w:line="276" w:lineRule="auto"/>
        <w:ind w:left="426" w:hanging="426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13190">
        <w:rPr>
          <w:rFonts w:ascii="Arial" w:hAnsi="Arial" w:cs="Arial"/>
          <w:color w:val="000000"/>
          <w:sz w:val="20"/>
          <w:szCs w:val="20"/>
        </w:rPr>
        <w:t>Zamawiający przewiduje możliwość zmian Umowy z zachowaniem formy pisemnej lub elektronicznej pod rygorem nieważności, po uzyskaniu zgodnej woli obu Stron.</w:t>
      </w:r>
    </w:p>
    <w:p w14:paraId="161EDE0D" w14:textId="77777777" w:rsidR="00382A89" w:rsidRPr="00F13190" w:rsidRDefault="00382A89" w:rsidP="009C6248">
      <w:pPr>
        <w:pStyle w:val="ListParagraph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39395437" w14:textId="77777777" w:rsidR="00F23577" w:rsidRPr="00F13190" w:rsidRDefault="00382A89" w:rsidP="009C6248">
      <w:pPr>
        <w:numPr>
          <w:ilvl w:val="3"/>
          <w:numId w:val="4"/>
        </w:numPr>
        <w:spacing w:line="276" w:lineRule="auto"/>
        <w:ind w:left="426" w:hanging="426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>W zakresie zmiany terminu wykonania Umowy zmiana jest dopuszczalna – oprócz</w:t>
      </w:r>
      <w:r w:rsidR="00A20C7E"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Pr="00F13190">
        <w:rPr>
          <w:rFonts w:ascii="Arial" w:hAnsi="Arial" w:cs="Arial"/>
          <w:color w:val="222222"/>
          <w:sz w:val="20"/>
          <w:szCs w:val="20"/>
        </w:rPr>
        <w:t>przypadków wyraźnie wskazanych w Umowie – w następujących przypadkach:</w:t>
      </w:r>
    </w:p>
    <w:p w14:paraId="6760A45C" w14:textId="77777777" w:rsidR="00382A89" w:rsidRPr="00F13190" w:rsidRDefault="00382A89" w:rsidP="009C6248">
      <w:pPr>
        <w:pStyle w:val="NormalWeb"/>
        <w:numPr>
          <w:ilvl w:val="4"/>
          <w:numId w:val="4"/>
        </w:numPr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lastRenderedPageBreak/>
        <w:t xml:space="preserve">konieczności przedłużenia terminu wykonania Przedmiotu Zamówienia z przyczyn, których nie dało się wcześniej przewidzieć, a są niezbędne do prawidłowego wykonania terminu Przedsięwzięcia. </w:t>
      </w:r>
      <w:r w:rsidR="00A20C7E" w:rsidRPr="00F13190">
        <w:rPr>
          <w:rFonts w:ascii="Arial" w:hAnsi="Arial" w:cs="Arial"/>
          <w:color w:val="222222"/>
          <w:sz w:val="20"/>
          <w:szCs w:val="20"/>
        </w:rPr>
        <w:t>Termin w</w:t>
      </w:r>
      <w:r w:rsidRPr="00F13190">
        <w:rPr>
          <w:rFonts w:ascii="Arial" w:hAnsi="Arial" w:cs="Arial"/>
          <w:color w:val="222222"/>
          <w:sz w:val="20"/>
          <w:szCs w:val="20"/>
        </w:rPr>
        <w:t>ykonani</w:t>
      </w:r>
      <w:r w:rsidR="00A20C7E" w:rsidRPr="00F13190">
        <w:rPr>
          <w:rFonts w:ascii="Arial" w:hAnsi="Arial" w:cs="Arial"/>
          <w:color w:val="222222"/>
          <w:sz w:val="20"/>
          <w:szCs w:val="20"/>
        </w:rPr>
        <w:t>a</w:t>
      </w:r>
      <w:r w:rsidR="004D30BC" w:rsidRPr="00F13190">
        <w:rPr>
          <w:rFonts w:ascii="Arial" w:hAnsi="Arial" w:cs="Arial"/>
          <w:color w:val="222222"/>
          <w:sz w:val="20"/>
          <w:szCs w:val="20"/>
        </w:rPr>
        <w:t xml:space="preserve"> Przedmiotu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="004D30BC" w:rsidRPr="00F13190">
        <w:rPr>
          <w:rFonts w:ascii="Arial" w:hAnsi="Arial" w:cs="Arial"/>
          <w:color w:val="222222"/>
          <w:sz w:val="20"/>
          <w:szCs w:val="20"/>
        </w:rPr>
        <w:t>U</w:t>
      </w:r>
      <w:r w:rsidRPr="00F13190">
        <w:rPr>
          <w:rFonts w:ascii="Arial" w:hAnsi="Arial" w:cs="Arial"/>
          <w:color w:val="222222"/>
          <w:sz w:val="20"/>
          <w:szCs w:val="20"/>
        </w:rPr>
        <w:t>mowy zostanie wówczas wydłużony o czas niezbędny do należytego wykonania zamówienia.</w:t>
      </w:r>
    </w:p>
    <w:p w14:paraId="018E4A39" w14:textId="77777777" w:rsidR="00F23577" w:rsidRPr="00F13190" w:rsidRDefault="00F23577" w:rsidP="009C6248">
      <w:pPr>
        <w:pStyle w:val="NormalWeb"/>
        <w:spacing w:line="276" w:lineRule="auto"/>
        <w:ind w:left="709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4AC2164B" w14:textId="77777777" w:rsidR="00382A89" w:rsidRPr="00F13190" w:rsidRDefault="00382A89" w:rsidP="009C6248">
      <w:pPr>
        <w:pStyle w:val="NormalWeb"/>
        <w:numPr>
          <w:ilvl w:val="4"/>
          <w:numId w:val="4"/>
        </w:numPr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 xml:space="preserve">wystąpienia siły wyższej (rozumianą jako dowolną i nieprzewidywalną, wyjątkową sytuację lub takie zdarzenie będące poza kontrolą Stron, niezależne od działań i winy Stron). </w:t>
      </w:r>
      <w:r w:rsidR="00E4732C" w:rsidRPr="00F13190">
        <w:rPr>
          <w:rFonts w:ascii="Arial" w:hAnsi="Arial" w:cs="Arial"/>
          <w:color w:val="222222"/>
          <w:sz w:val="20"/>
          <w:szCs w:val="20"/>
        </w:rPr>
        <w:t>Termin wykonania Przedmiotu Umowy zostanie wówczas wydłużony o czas niezbędny do należytego wykonania zamówienia</w:t>
      </w:r>
    </w:p>
    <w:p w14:paraId="12DE0DD2" w14:textId="77777777" w:rsidR="00F23577" w:rsidRPr="00F13190" w:rsidRDefault="00F23577" w:rsidP="009C6248">
      <w:pPr>
        <w:pStyle w:val="Normal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6BC4F6AC" w14:textId="77777777" w:rsidR="00382A89" w:rsidRPr="00F13190" w:rsidRDefault="00382A89" w:rsidP="009C6248">
      <w:pPr>
        <w:pStyle w:val="NormalWeb"/>
        <w:numPr>
          <w:ilvl w:val="4"/>
          <w:numId w:val="4"/>
        </w:numPr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>konieczności uzyskania przez Zamawiającego dodatkowych decyzji administracyjnych</w:t>
      </w:r>
      <w:r w:rsidR="00A20C7E" w:rsidRPr="00F13190">
        <w:rPr>
          <w:rFonts w:ascii="Arial" w:hAnsi="Arial" w:cs="Arial"/>
          <w:color w:val="222222"/>
          <w:sz w:val="20"/>
          <w:szCs w:val="20"/>
        </w:rPr>
        <w:t xml:space="preserve">, 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przekroczenia zakreślonych przez prawo terminów wydawania przez organy administracji stosownych decyzji, zezwoleń, uzgodnień. </w:t>
      </w:r>
      <w:r w:rsidR="00E4732C" w:rsidRPr="00F13190">
        <w:rPr>
          <w:rFonts w:ascii="Arial" w:hAnsi="Arial" w:cs="Arial"/>
          <w:color w:val="222222"/>
          <w:sz w:val="20"/>
          <w:szCs w:val="20"/>
        </w:rPr>
        <w:t>Termin wykonania Przedmiotu Umowy zostanie wówczas wydłużony o czas niezbędny do należytego wykonania zamówienia</w:t>
      </w:r>
    </w:p>
    <w:p w14:paraId="7E3805F6" w14:textId="77777777" w:rsidR="00F23577" w:rsidRPr="00F13190" w:rsidRDefault="00F23577" w:rsidP="009C6248">
      <w:pPr>
        <w:pStyle w:val="Normal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4649BAB5" w14:textId="77777777" w:rsidR="00382A89" w:rsidRPr="00F13190" w:rsidRDefault="00382A89" w:rsidP="009C6248">
      <w:pPr>
        <w:pStyle w:val="NormalWeb"/>
        <w:numPr>
          <w:ilvl w:val="4"/>
          <w:numId w:val="4"/>
        </w:numPr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 xml:space="preserve">ustalenia, że wykonanie </w:t>
      </w:r>
      <w:r w:rsidR="00A20C7E" w:rsidRPr="00F13190">
        <w:rPr>
          <w:rFonts w:ascii="Arial" w:hAnsi="Arial" w:cs="Arial"/>
          <w:color w:val="222222"/>
          <w:sz w:val="20"/>
          <w:szCs w:val="20"/>
        </w:rPr>
        <w:t>U</w:t>
      </w:r>
      <w:r w:rsidRPr="00F13190">
        <w:rPr>
          <w:rFonts w:ascii="Arial" w:hAnsi="Arial" w:cs="Arial"/>
          <w:color w:val="222222"/>
          <w:sz w:val="20"/>
          <w:szCs w:val="20"/>
        </w:rPr>
        <w:t>mowy zgodnie z jej postanowieniami nie jest możliwe, czego nie można było przewidzieć w chwili zawarcia umowy.</w:t>
      </w:r>
    </w:p>
    <w:p w14:paraId="158C93D7" w14:textId="77777777" w:rsidR="00F23577" w:rsidRPr="00F13190" w:rsidRDefault="00F23577" w:rsidP="009C6248">
      <w:pPr>
        <w:pStyle w:val="Normal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4D1049AA" w14:textId="77777777" w:rsidR="00382A89" w:rsidRPr="00F13190" w:rsidRDefault="00382A89" w:rsidP="009C6248">
      <w:pPr>
        <w:pStyle w:val="NormalWeb"/>
        <w:numPr>
          <w:ilvl w:val="4"/>
          <w:numId w:val="4"/>
        </w:numPr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 xml:space="preserve"> zmiany powszechnie obowiązujących przepisów prawa, w tym wprowadzenia nowych przepisów. W</w:t>
      </w:r>
      <w:r w:rsidR="00A433A2" w:rsidRPr="00F13190">
        <w:rPr>
          <w:rFonts w:ascii="Arial" w:hAnsi="Arial" w:cs="Arial"/>
          <w:color w:val="222222"/>
          <w:sz w:val="20"/>
          <w:szCs w:val="20"/>
        </w:rPr>
        <w:t> 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takim przypadku Strony w pierwszej kolejności dążyć będą to tego, by Umowa w jak największym stopniu odpowiadała jej pierwotnym ustaleniom oraz celowi. </w:t>
      </w:r>
    </w:p>
    <w:p w14:paraId="280D2BE0" w14:textId="77777777" w:rsidR="00FC0C8C" w:rsidRPr="00F13190" w:rsidRDefault="00FC0C8C" w:rsidP="009C6248">
      <w:pPr>
        <w:pStyle w:val="NormalWeb"/>
        <w:spacing w:line="276" w:lineRule="auto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</w:p>
    <w:p w14:paraId="1C58F862" w14:textId="77777777" w:rsidR="00F23577" w:rsidRPr="00F13190" w:rsidRDefault="00382A89" w:rsidP="009C6248">
      <w:pPr>
        <w:pStyle w:val="NormalWeb"/>
        <w:spacing w:line="276" w:lineRule="auto"/>
        <w:contextualSpacing/>
        <w:jc w:val="center"/>
        <w:rPr>
          <w:rFonts w:ascii="Arial" w:hAnsi="Arial" w:cs="Arial"/>
          <w:b/>
          <w:bCs/>
          <w:color w:val="222222"/>
          <w:sz w:val="20"/>
          <w:szCs w:val="20"/>
        </w:rPr>
      </w:pPr>
      <w:r w:rsidRPr="00F13190">
        <w:rPr>
          <w:rFonts w:ascii="Arial" w:hAnsi="Arial" w:cs="Arial"/>
          <w:b/>
          <w:bCs/>
          <w:color w:val="222222"/>
          <w:sz w:val="20"/>
          <w:szCs w:val="20"/>
        </w:rPr>
        <w:t xml:space="preserve">§ </w:t>
      </w:r>
      <w:r w:rsidR="00F23577" w:rsidRPr="00F13190">
        <w:rPr>
          <w:rFonts w:ascii="Arial" w:hAnsi="Arial" w:cs="Arial"/>
          <w:b/>
          <w:bCs/>
          <w:color w:val="222222"/>
          <w:sz w:val="20"/>
          <w:szCs w:val="20"/>
        </w:rPr>
        <w:t>9</w:t>
      </w:r>
      <w:r w:rsidRPr="00F13190">
        <w:rPr>
          <w:rFonts w:ascii="Arial" w:hAnsi="Arial" w:cs="Arial"/>
          <w:b/>
          <w:bCs/>
          <w:color w:val="222222"/>
          <w:sz w:val="20"/>
          <w:szCs w:val="20"/>
        </w:rPr>
        <w:t xml:space="preserve"> KLAUZULA RODO</w:t>
      </w:r>
    </w:p>
    <w:p w14:paraId="1C3D906F" w14:textId="77777777" w:rsidR="00FC0C8C" w:rsidRPr="00F13190" w:rsidRDefault="00FC0C8C" w:rsidP="009C6248">
      <w:pPr>
        <w:pStyle w:val="Normal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00DABB15" w14:textId="77777777" w:rsidR="00382A89" w:rsidRPr="00F13190" w:rsidRDefault="00F23577" w:rsidP="009C6248">
      <w:pPr>
        <w:pStyle w:val="NormalWeb"/>
        <w:spacing w:line="276" w:lineRule="auto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 xml:space="preserve">1.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Przetwarzanie danych osobowych będzie następowało na następujących zasadach;</w:t>
      </w:r>
    </w:p>
    <w:p w14:paraId="6247D66A" w14:textId="77777777" w:rsidR="00F23577" w:rsidRPr="00F13190" w:rsidRDefault="00F23577" w:rsidP="009C6248">
      <w:pPr>
        <w:pStyle w:val="Normal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>a.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 xml:space="preserve"> Administratorem danych zbieranych i przetwarzanych w celu wyboru Wykonawcy,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zawarcia oraz realizacji umowy jest Zamawiający.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78F98CC7" w14:textId="77777777" w:rsidR="00F23577" w:rsidRPr="00F13190" w:rsidRDefault="00F23577" w:rsidP="009C6248">
      <w:pPr>
        <w:pStyle w:val="Normal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 xml:space="preserve">b.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 xml:space="preserve">Dane osobowe są przetwarzane na podstawie art. 6 ust. 1 lit. </w:t>
      </w:r>
      <w:proofErr w:type="gramStart"/>
      <w:r w:rsidR="00382A89" w:rsidRPr="00F13190">
        <w:rPr>
          <w:rFonts w:ascii="Arial" w:hAnsi="Arial" w:cs="Arial"/>
          <w:color w:val="222222"/>
          <w:sz w:val="20"/>
          <w:szCs w:val="20"/>
        </w:rPr>
        <w:t>a)-</w:t>
      </w:r>
      <w:proofErr w:type="gramEnd"/>
      <w:r w:rsidR="00382A89" w:rsidRPr="00F13190">
        <w:rPr>
          <w:rFonts w:ascii="Arial" w:hAnsi="Arial" w:cs="Arial"/>
          <w:color w:val="222222"/>
          <w:sz w:val="20"/>
          <w:szCs w:val="20"/>
        </w:rPr>
        <w:t>c) rozporządzenia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Parlamentu Europejskiego i Rady (UE) 2016/679 z dnia 27 kwietnia 2016 r. w sprawie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ochrony osób fizycznych w związku z przetwarzaniem danych osobowych i w sprawi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e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swobodnego przepływu takich danych oraz uchylenia dyrektywy 95/46/WE (ogólne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rozporządzenie o ochronie danych) (Dz. Urz. UE L 119 z 04.05. 2016, str. 1).</w:t>
      </w:r>
    </w:p>
    <w:p w14:paraId="189AA5A8" w14:textId="202EDFB8" w:rsidR="0007199D" w:rsidRPr="00F13190" w:rsidRDefault="00F23577" w:rsidP="009C6248">
      <w:pPr>
        <w:pStyle w:val="Normal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 xml:space="preserve">c.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 xml:space="preserve">Dane osobowe przetwarzane są w celu wyboru Wykonawcy, zawarcia Umowy </w:t>
      </w:r>
      <w:r w:rsidRPr="00F13190">
        <w:rPr>
          <w:rFonts w:ascii="Arial" w:hAnsi="Arial" w:cs="Arial"/>
          <w:color w:val="222222"/>
          <w:sz w:val="20"/>
          <w:szCs w:val="20"/>
        </w:rPr>
        <w:t>oraz realizacji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Pr="00F13190">
        <w:rPr>
          <w:rFonts w:ascii="Arial" w:hAnsi="Arial" w:cs="Arial"/>
          <w:color w:val="222222"/>
          <w:sz w:val="20"/>
          <w:szCs w:val="20"/>
        </w:rPr>
        <w:t>U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mowy.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 xml:space="preserve">Dane osobowe w związku z wyborem Wykonawcy, zawarciem </w:t>
      </w:r>
      <w:r w:rsidR="00A433A2" w:rsidRPr="00F13190">
        <w:rPr>
          <w:rFonts w:ascii="Arial" w:hAnsi="Arial" w:cs="Arial"/>
          <w:color w:val="222222"/>
          <w:sz w:val="20"/>
          <w:szCs w:val="20"/>
        </w:rPr>
        <w:t>U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 xml:space="preserve">mowy oraz 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realizacji </w:t>
      </w:r>
      <w:r w:rsidR="00A433A2" w:rsidRPr="00F13190">
        <w:rPr>
          <w:rFonts w:ascii="Arial" w:hAnsi="Arial" w:cs="Arial"/>
          <w:color w:val="222222"/>
          <w:sz w:val="20"/>
          <w:szCs w:val="20"/>
        </w:rPr>
        <w:t>U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 xml:space="preserve">mowy </w:t>
      </w:r>
      <w:r w:rsidR="00F13190">
        <w:rPr>
          <w:rFonts w:ascii="Arial" w:hAnsi="Arial" w:cs="Arial"/>
          <w:color w:val="222222"/>
          <w:sz w:val="20"/>
          <w:szCs w:val="20"/>
        </w:rPr>
        <w:t xml:space="preserve">                        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z Wykonawcą nie będą przekazywane do państw spoza Unii Europejskiej lub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organizacji międzynarodowych.</w:t>
      </w:r>
    </w:p>
    <w:p w14:paraId="7FD1DF24" w14:textId="77777777" w:rsidR="0007199D" w:rsidRPr="00F13190" w:rsidRDefault="0007199D" w:rsidP="009C6248">
      <w:pPr>
        <w:pStyle w:val="NormalWeb"/>
        <w:spacing w:line="276" w:lineRule="auto"/>
        <w:ind w:left="709" w:hanging="283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 xml:space="preserve">d.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Dane osobowe zawarte w Umowie wraz z załącznikami będą przechowywane przez okres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związania Zamawiającego obowiązkami, wynikającymi z umowy o dofinansowanie,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zawartej z</w:t>
      </w:r>
      <w:r w:rsidR="0086052B" w:rsidRPr="00F13190">
        <w:rPr>
          <w:rFonts w:ascii="Arial" w:hAnsi="Arial" w:cs="Arial"/>
          <w:color w:val="222222"/>
          <w:sz w:val="20"/>
          <w:szCs w:val="20"/>
        </w:rPr>
        <w:t xml:space="preserve">e </w:t>
      </w:r>
      <w:r w:rsidR="0086052B" w:rsidRPr="00F13190">
        <w:rPr>
          <w:rFonts w:ascii="Arial" w:hAnsi="Arial" w:cs="Arial"/>
          <w:b/>
          <w:bCs/>
          <w:color w:val="222222"/>
          <w:sz w:val="20"/>
          <w:szCs w:val="20"/>
        </w:rPr>
        <w:t>Skarbem Państwa reprezentowanym przez Ministra Zdrowia</w:t>
      </w:r>
    </w:p>
    <w:p w14:paraId="316A625D" w14:textId="77777777" w:rsidR="0007199D" w:rsidRPr="00F13190" w:rsidRDefault="0007199D" w:rsidP="009C6248">
      <w:pPr>
        <w:pStyle w:val="Normal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 xml:space="preserve">e.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 xml:space="preserve">Osoba, której dane osobowe przetwarzane są w związku z wyborem </w:t>
      </w:r>
      <w:r w:rsidRPr="00F13190">
        <w:rPr>
          <w:rFonts w:ascii="Arial" w:hAnsi="Arial" w:cs="Arial"/>
          <w:color w:val="222222"/>
          <w:sz w:val="20"/>
          <w:szCs w:val="20"/>
        </w:rPr>
        <w:t>Wykonawcy, zawarciem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 xml:space="preserve"> Umowy oraz realizacją </w:t>
      </w:r>
      <w:r w:rsidRPr="00F13190">
        <w:rPr>
          <w:rFonts w:ascii="Arial" w:hAnsi="Arial" w:cs="Arial"/>
          <w:color w:val="222222"/>
          <w:sz w:val="20"/>
          <w:szCs w:val="20"/>
        </w:rPr>
        <w:t>U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mowy ma prawo do żądania od administratora danyc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h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osobowych dostępu do danych osobowych, ich sprostowania lub ograniczenia ich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przetwarzania, wniesienia sprzeciwu wobec przetwarzania i przenoszenia danych, a także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,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ma prawo wniesienia skargi do Prezesa Urzędu Ochrony Danych Osobowych.</w:t>
      </w:r>
    </w:p>
    <w:p w14:paraId="594C4E0B" w14:textId="77777777" w:rsidR="0007199D" w:rsidRPr="00F13190" w:rsidRDefault="0007199D" w:rsidP="009C6248">
      <w:pPr>
        <w:pStyle w:val="Normal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 xml:space="preserve">f.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Odbiorcami danych osobowych będą wyłącznie podmioty uprawnione do uzyskania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 d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anych osobowych na podstawie przepisów prawa.</w:t>
      </w:r>
    </w:p>
    <w:p w14:paraId="5F5AE80B" w14:textId="77777777" w:rsidR="00FC0C8C" w:rsidRPr="00F13190" w:rsidRDefault="00FC0C8C" w:rsidP="009C6248">
      <w:pPr>
        <w:pStyle w:val="Normal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689BE464" w14:textId="77777777" w:rsidR="00813169" w:rsidRPr="00F13190" w:rsidRDefault="00382A89" w:rsidP="00813169">
      <w:pPr>
        <w:pStyle w:val="NormalWeb"/>
        <w:numPr>
          <w:ilvl w:val="0"/>
          <w:numId w:val="16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>Dane osobowe nie będą podlegały profilowaniu (zautomatyzowanemu przetwarzaniu).</w:t>
      </w:r>
    </w:p>
    <w:p w14:paraId="7FA7259D" w14:textId="4A5AE535" w:rsidR="00813169" w:rsidRPr="00F13190" w:rsidRDefault="00382A89" w:rsidP="00813169">
      <w:pPr>
        <w:pStyle w:val="NormalWeb"/>
        <w:numPr>
          <w:ilvl w:val="0"/>
          <w:numId w:val="16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>Podanie danych jest dobrowolne, jednakże odmowa podania danych uniemożliwi</w:t>
      </w:r>
      <w:r w:rsidR="0007199D"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podpisanie </w:t>
      </w:r>
      <w:r w:rsidR="0007199D" w:rsidRPr="00F13190">
        <w:rPr>
          <w:rFonts w:ascii="Arial" w:hAnsi="Arial" w:cs="Arial"/>
          <w:color w:val="222222"/>
          <w:sz w:val="20"/>
          <w:szCs w:val="20"/>
        </w:rPr>
        <w:t>U</w:t>
      </w:r>
      <w:r w:rsidRPr="00F13190">
        <w:rPr>
          <w:rFonts w:ascii="Arial" w:hAnsi="Arial" w:cs="Arial"/>
          <w:color w:val="222222"/>
          <w:sz w:val="20"/>
          <w:szCs w:val="20"/>
        </w:rPr>
        <w:t>mowy.</w:t>
      </w:r>
    </w:p>
    <w:p w14:paraId="05F26B14" w14:textId="5D711630" w:rsidR="00382A89" w:rsidRPr="00F13190" w:rsidRDefault="00EA43D8" w:rsidP="00813169">
      <w:pPr>
        <w:pStyle w:val="NormalWeb"/>
        <w:numPr>
          <w:ilvl w:val="0"/>
          <w:numId w:val="16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W przypadku przekazywania Zamawiającemu danych osobowych w sposób inny niż od</w:t>
      </w:r>
      <w:r w:rsidR="0007199D"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osoby, której dane dotyczą, Wykonawca zobowiązany jest do podania osobie, której dane</w:t>
      </w:r>
      <w:r w:rsidR="0007199D"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 xml:space="preserve">dotyczą </w:t>
      </w:r>
      <w:proofErr w:type="gramStart"/>
      <w:r w:rsidR="00382A89" w:rsidRPr="00F13190">
        <w:rPr>
          <w:rFonts w:ascii="Arial" w:hAnsi="Arial" w:cs="Arial"/>
          <w:color w:val="222222"/>
          <w:sz w:val="20"/>
          <w:szCs w:val="20"/>
        </w:rPr>
        <w:t xml:space="preserve">informacji, </w:t>
      </w:r>
      <w:r w:rsidR="00F13190">
        <w:rPr>
          <w:rFonts w:ascii="Arial" w:hAnsi="Arial" w:cs="Arial"/>
          <w:color w:val="222222"/>
          <w:sz w:val="20"/>
          <w:szCs w:val="20"/>
        </w:rPr>
        <w:t xml:space="preserve">  </w:t>
      </w:r>
      <w:proofErr w:type="gramEnd"/>
      <w:r w:rsidR="00F13190">
        <w:rPr>
          <w:rFonts w:ascii="Arial" w:hAnsi="Arial" w:cs="Arial"/>
          <w:color w:val="222222"/>
          <w:sz w:val="20"/>
          <w:szCs w:val="20"/>
        </w:rPr>
        <w:t xml:space="preserve">                 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o których mowa w art. 14 rozporządzenia 2016/679.</w:t>
      </w:r>
    </w:p>
    <w:p w14:paraId="40029663" w14:textId="77777777" w:rsidR="007B3A0E" w:rsidRPr="00F13190" w:rsidRDefault="007B3A0E" w:rsidP="009C6248">
      <w:pPr>
        <w:pStyle w:val="NormalWeb"/>
        <w:spacing w:line="276" w:lineRule="auto"/>
        <w:ind w:left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2541E647" w14:textId="2E4745CD" w:rsidR="0007199D" w:rsidRPr="00F13190" w:rsidRDefault="00382A89" w:rsidP="00F13190">
      <w:pPr>
        <w:pStyle w:val="NormalWeb"/>
        <w:spacing w:line="276" w:lineRule="auto"/>
        <w:ind w:left="2127" w:firstLine="709"/>
        <w:contextualSpacing/>
        <w:rPr>
          <w:rFonts w:ascii="Arial" w:hAnsi="Arial" w:cs="Arial"/>
          <w:b/>
          <w:bCs/>
          <w:color w:val="222222"/>
          <w:sz w:val="20"/>
          <w:szCs w:val="20"/>
        </w:rPr>
      </w:pPr>
      <w:bookmarkStart w:id="3" w:name="_Hlk205303547"/>
      <w:r w:rsidRPr="00F13190">
        <w:rPr>
          <w:rFonts w:ascii="Arial" w:hAnsi="Arial" w:cs="Arial"/>
          <w:b/>
          <w:bCs/>
          <w:color w:val="222222"/>
          <w:sz w:val="20"/>
          <w:szCs w:val="20"/>
        </w:rPr>
        <w:t>§ 1</w:t>
      </w:r>
      <w:bookmarkEnd w:id="3"/>
      <w:r w:rsidR="00EA43D8" w:rsidRPr="00F13190">
        <w:rPr>
          <w:rFonts w:ascii="Arial" w:hAnsi="Arial" w:cs="Arial"/>
          <w:b/>
          <w:bCs/>
          <w:color w:val="222222"/>
          <w:sz w:val="20"/>
          <w:szCs w:val="20"/>
        </w:rPr>
        <w:t>0</w:t>
      </w:r>
      <w:r w:rsidRPr="00F13190">
        <w:rPr>
          <w:rFonts w:ascii="Arial" w:hAnsi="Arial" w:cs="Arial"/>
          <w:b/>
          <w:bCs/>
          <w:color w:val="222222"/>
          <w:sz w:val="20"/>
          <w:szCs w:val="20"/>
        </w:rPr>
        <w:t>. POSTANOWIENIA KOŃCOWE</w:t>
      </w:r>
    </w:p>
    <w:p w14:paraId="6C2BF0E1" w14:textId="77777777" w:rsidR="00FC0C8C" w:rsidRPr="00F13190" w:rsidRDefault="00FC0C8C" w:rsidP="009C6248">
      <w:pPr>
        <w:pStyle w:val="NormalWeb"/>
        <w:spacing w:line="276" w:lineRule="auto"/>
        <w:ind w:left="2127" w:firstLine="709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</w:p>
    <w:p w14:paraId="7556242D" w14:textId="32862F20" w:rsidR="00AA1CAA" w:rsidRPr="00F13190" w:rsidRDefault="00382A89" w:rsidP="009C6248">
      <w:pPr>
        <w:pStyle w:val="NormalWeb"/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 xml:space="preserve">1. </w:t>
      </w:r>
      <w:r w:rsidR="00AA1CAA" w:rsidRPr="00F13190">
        <w:rPr>
          <w:rFonts w:ascii="Arial" w:hAnsi="Arial" w:cs="Arial"/>
          <w:color w:val="222222"/>
          <w:sz w:val="20"/>
          <w:szCs w:val="20"/>
        </w:rPr>
        <w:t xml:space="preserve">Wykonawca zobowiązuje się do udostępnienia na każde żądanie </w:t>
      </w:r>
      <w:r w:rsidR="00D076C1" w:rsidRPr="00F13190">
        <w:rPr>
          <w:rFonts w:ascii="Arial" w:hAnsi="Arial" w:cs="Arial"/>
          <w:color w:val="222222"/>
          <w:sz w:val="20"/>
          <w:szCs w:val="20"/>
        </w:rPr>
        <w:t xml:space="preserve">Zamawiającego </w:t>
      </w:r>
      <w:r w:rsidR="00AA1CAA" w:rsidRPr="00F13190">
        <w:rPr>
          <w:rFonts w:ascii="Arial" w:hAnsi="Arial" w:cs="Arial"/>
          <w:color w:val="222222"/>
          <w:sz w:val="20"/>
          <w:szCs w:val="20"/>
        </w:rPr>
        <w:t>dokumentacji, w tym dokumentacji finansowej, związanej z realizacją zamówienia.</w:t>
      </w:r>
    </w:p>
    <w:p w14:paraId="6CC4E5B1" w14:textId="5CB7D6AD" w:rsidR="00382A89" w:rsidRPr="00F13190" w:rsidRDefault="00AA1CAA" w:rsidP="009C6248">
      <w:pPr>
        <w:pStyle w:val="NormalWeb"/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 xml:space="preserve">2.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Do bieżących kontaktów związanych z realizacją Przedmiotu Umowy, Strony wyznaczają:</w:t>
      </w:r>
    </w:p>
    <w:p w14:paraId="58AC9E2D" w14:textId="77777777" w:rsidR="00713B9F" w:rsidRPr="00F13190" w:rsidRDefault="00713B9F" w:rsidP="009C6248">
      <w:pPr>
        <w:pStyle w:val="NormalWeb"/>
        <w:spacing w:line="276" w:lineRule="auto"/>
        <w:ind w:left="284" w:hanging="284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</w:p>
    <w:p w14:paraId="713D0D52" w14:textId="77777777" w:rsidR="00382A89" w:rsidRPr="00F13190" w:rsidRDefault="0007199D" w:rsidP="009C6248">
      <w:pPr>
        <w:pStyle w:val="NormalWeb"/>
        <w:spacing w:line="276" w:lineRule="auto"/>
        <w:ind w:firstLine="284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  <w:r w:rsidRPr="00F13190">
        <w:rPr>
          <w:rFonts w:ascii="Arial" w:hAnsi="Arial" w:cs="Arial"/>
          <w:b/>
          <w:bCs/>
          <w:color w:val="222222"/>
          <w:sz w:val="20"/>
          <w:szCs w:val="20"/>
        </w:rPr>
        <w:t>- Zamawiający</w:t>
      </w:r>
      <w:r w:rsidR="00382A89" w:rsidRPr="00F13190">
        <w:rPr>
          <w:rFonts w:ascii="Arial" w:hAnsi="Arial" w:cs="Arial"/>
          <w:b/>
          <w:bCs/>
          <w:color w:val="222222"/>
          <w:sz w:val="20"/>
          <w:szCs w:val="20"/>
        </w:rPr>
        <w:t xml:space="preserve">: </w:t>
      </w:r>
      <w:r w:rsidR="002046AB" w:rsidRPr="00F13190">
        <w:rPr>
          <w:rFonts w:ascii="Arial" w:hAnsi="Arial" w:cs="Arial"/>
          <w:b/>
          <w:bCs/>
          <w:color w:val="222222"/>
          <w:sz w:val="20"/>
          <w:szCs w:val="20"/>
        </w:rPr>
        <w:t>……………</w:t>
      </w:r>
      <w:proofErr w:type="gramStart"/>
      <w:r w:rsidR="002046AB" w:rsidRPr="00F13190">
        <w:rPr>
          <w:rFonts w:ascii="Arial" w:hAnsi="Arial" w:cs="Arial"/>
          <w:b/>
          <w:bCs/>
          <w:color w:val="222222"/>
          <w:sz w:val="20"/>
          <w:szCs w:val="20"/>
        </w:rPr>
        <w:t>…….</w:t>
      </w:r>
      <w:proofErr w:type="gramEnd"/>
      <w:r w:rsidR="002046AB" w:rsidRPr="00F13190">
        <w:rPr>
          <w:rFonts w:ascii="Arial" w:hAnsi="Arial" w:cs="Arial"/>
          <w:b/>
          <w:bCs/>
          <w:color w:val="222222"/>
          <w:sz w:val="20"/>
          <w:szCs w:val="20"/>
        </w:rPr>
        <w:t>.</w:t>
      </w:r>
      <w:r w:rsidR="00382A89" w:rsidRPr="00F13190">
        <w:rPr>
          <w:rFonts w:ascii="Arial" w:hAnsi="Arial" w:cs="Arial"/>
          <w:b/>
          <w:bCs/>
          <w:color w:val="222222"/>
          <w:sz w:val="20"/>
          <w:szCs w:val="20"/>
        </w:rPr>
        <w:t xml:space="preserve">, tel. </w:t>
      </w:r>
      <w:r w:rsidR="002046AB" w:rsidRPr="00F13190">
        <w:rPr>
          <w:rFonts w:ascii="Arial" w:hAnsi="Arial" w:cs="Arial"/>
          <w:b/>
          <w:bCs/>
          <w:color w:val="222222"/>
          <w:sz w:val="20"/>
          <w:szCs w:val="20"/>
        </w:rPr>
        <w:t>……………………..</w:t>
      </w:r>
      <w:r w:rsidR="00382A89" w:rsidRPr="00F13190">
        <w:rPr>
          <w:rFonts w:ascii="Arial" w:hAnsi="Arial" w:cs="Arial"/>
          <w:b/>
          <w:bCs/>
          <w:color w:val="222222"/>
          <w:sz w:val="20"/>
          <w:szCs w:val="20"/>
        </w:rPr>
        <w:t xml:space="preserve">. e-mail: </w:t>
      </w:r>
      <w:r w:rsidR="002046AB" w:rsidRPr="00F13190">
        <w:rPr>
          <w:rFonts w:ascii="Arial" w:hAnsi="Arial" w:cs="Arial"/>
          <w:b/>
          <w:bCs/>
          <w:color w:val="222222"/>
          <w:sz w:val="20"/>
          <w:szCs w:val="20"/>
        </w:rPr>
        <w:t>………………………………</w:t>
      </w:r>
    </w:p>
    <w:p w14:paraId="4E34EEFC" w14:textId="77777777" w:rsidR="00170D05" w:rsidRPr="00F13190" w:rsidRDefault="0007199D" w:rsidP="009C6248">
      <w:pPr>
        <w:pStyle w:val="NormalWeb"/>
        <w:spacing w:line="276" w:lineRule="auto"/>
        <w:ind w:firstLine="284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  <w:r w:rsidRPr="00F13190">
        <w:rPr>
          <w:rFonts w:ascii="Arial" w:hAnsi="Arial" w:cs="Arial"/>
          <w:b/>
          <w:bCs/>
          <w:color w:val="222222"/>
          <w:sz w:val="20"/>
          <w:szCs w:val="20"/>
        </w:rPr>
        <w:t xml:space="preserve">- </w:t>
      </w:r>
      <w:r w:rsidR="00382A89" w:rsidRPr="00F13190">
        <w:rPr>
          <w:rFonts w:ascii="Arial" w:hAnsi="Arial" w:cs="Arial"/>
          <w:b/>
          <w:bCs/>
          <w:color w:val="222222"/>
          <w:sz w:val="20"/>
          <w:szCs w:val="20"/>
        </w:rPr>
        <w:t xml:space="preserve">Wykonawca: </w:t>
      </w:r>
      <w:r w:rsidR="002046AB" w:rsidRPr="00F13190">
        <w:rPr>
          <w:rFonts w:ascii="Arial" w:hAnsi="Arial" w:cs="Arial"/>
          <w:b/>
          <w:bCs/>
          <w:color w:val="222222"/>
          <w:sz w:val="20"/>
          <w:szCs w:val="20"/>
        </w:rPr>
        <w:t>……………………</w:t>
      </w:r>
      <w:r w:rsidR="00170D05" w:rsidRPr="00F13190">
        <w:rPr>
          <w:rFonts w:ascii="Arial" w:hAnsi="Arial" w:cs="Arial"/>
          <w:b/>
          <w:bCs/>
          <w:color w:val="222222"/>
          <w:sz w:val="20"/>
          <w:szCs w:val="20"/>
        </w:rPr>
        <w:t xml:space="preserve">, tel. </w:t>
      </w:r>
      <w:r w:rsidR="002046AB" w:rsidRPr="00F13190">
        <w:rPr>
          <w:rFonts w:ascii="Arial" w:hAnsi="Arial" w:cs="Arial"/>
          <w:b/>
          <w:bCs/>
          <w:color w:val="222222"/>
          <w:sz w:val="20"/>
          <w:szCs w:val="20"/>
        </w:rPr>
        <w:t>…………………</w:t>
      </w:r>
      <w:proofErr w:type="gramStart"/>
      <w:r w:rsidR="002046AB" w:rsidRPr="00F13190">
        <w:rPr>
          <w:rFonts w:ascii="Arial" w:hAnsi="Arial" w:cs="Arial"/>
          <w:b/>
          <w:bCs/>
          <w:color w:val="222222"/>
          <w:sz w:val="20"/>
          <w:szCs w:val="20"/>
        </w:rPr>
        <w:t>…….</w:t>
      </w:r>
      <w:proofErr w:type="gramEnd"/>
      <w:r w:rsidR="00170D05" w:rsidRPr="00F13190">
        <w:rPr>
          <w:rFonts w:ascii="Arial" w:hAnsi="Arial" w:cs="Arial"/>
          <w:b/>
          <w:bCs/>
          <w:color w:val="222222"/>
          <w:sz w:val="20"/>
          <w:szCs w:val="20"/>
        </w:rPr>
        <w:t xml:space="preserve">, </w:t>
      </w:r>
      <w:r w:rsidR="002046AB" w:rsidRPr="00F13190">
        <w:rPr>
          <w:rFonts w:ascii="Arial" w:hAnsi="Arial" w:cs="Arial"/>
          <w:b/>
          <w:bCs/>
          <w:color w:val="222222"/>
          <w:sz w:val="20"/>
          <w:szCs w:val="20"/>
        </w:rPr>
        <w:t>e-</w:t>
      </w:r>
      <w:r w:rsidR="00170D05" w:rsidRPr="00F13190">
        <w:rPr>
          <w:rFonts w:ascii="Arial" w:hAnsi="Arial" w:cs="Arial"/>
          <w:b/>
          <w:bCs/>
          <w:color w:val="222222"/>
          <w:sz w:val="20"/>
          <w:szCs w:val="20"/>
        </w:rPr>
        <w:t xml:space="preserve">mail: </w:t>
      </w:r>
      <w:r w:rsidR="002046AB" w:rsidRPr="00F13190">
        <w:rPr>
          <w:rFonts w:ascii="Arial" w:hAnsi="Arial" w:cs="Arial"/>
          <w:b/>
          <w:bCs/>
          <w:color w:val="222222"/>
          <w:sz w:val="20"/>
          <w:szCs w:val="20"/>
        </w:rPr>
        <w:t>…………………………….</w:t>
      </w:r>
    </w:p>
    <w:p w14:paraId="0EBAFB80" w14:textId="77777777" w:rsidR="00FC0C8C" w:rsidRPr="00F13190" w:rsidRDefault="00FC0C8C" w:rsidP="009C6248">
      <w:pPr>
        <w:pStyle w:val="NormalWeb"/>
        <w:spacing w:line="276" w:lineRule="auto"/>
        <w:ind w:firstLine="360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364F146C" w14:textId="77777777" w:rsidR="0007199D" w:rsidRPr="00F13190" w:rsidRDefault="00382A89" w:rsidP="009C6248">
      <w:pPr>
        <w:pStyle w:val="NormalWeb"/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>Strony zgodnie oświadczają, iż wiążące są dla nich jedynie te uzgodnienia, które zostały</w:t>
      </w:r>
      <w:r w:rsidR="0007199D"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udokumentowane i potwierdzone pisemnie w </w:t>
      </w:r>
      <w:r w:rsidR="00713B9F" w:rsidRPr="00F13190">
        <w:rPr>
          <w:rFonts w:ascii="Arial" w:hAnsi="Arial" w:cs="Arial"/>
          <w:color w:val="222222"/>
          <w:sz w:val="20"/>
          <w:szCs w:val="20"/>
        </w:rPr>
        <w:t>U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mowie wraz z załącznikami, oraz że </w:t>
      </w:r>
      <w:r w:rsidR="0007199D" w:rsidRPr="00F13190">
        <w:rPr>
          <w:rFonts w:ascii="Arial" w:hAnsi="Arial" w:cs="Arial"/>
          <w:color w:val="222222"/>
          <w:sz w:val="20"/>
          <w:szCs w:val="20"/>
        </w:rPr>
        <w:t>nie wiążą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 ich żadne dodatkowe uzgodnienia ustne.</w:t>
      </w:r>
    </w:p>
    <w:p w14:paraId="12CF528C" w14:textId="77777777" w:rsidR="00FC0C8C" w:rsidRPr="00F13190" w:rsidRDefault="00FC0C8C" w:rsidP="009C6248">
      <w:pPr>
        <w:pStyle w:val="NormalWeb"/>
        <w:spacing w:line="276" w:lineRule="auto"/>
        <w:ind w:left="360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369E7A22" w14:textId="77777777" w:rsidR="00FC0C8C" w:rsidRPr="00F13190" w:rsidRDefault="00382A89" w:rsidP="009C6248">
      <w:pPr>
        <w:pStyle w:val="NormalWeb"/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>Wszelkie zmiany Umowy wymagają zachowania formy pisemnej zastrzeżonej pod rygorem</w:t>
      </w:r>
      <w:r w:rsidR="0007199D"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Pr="00F13190">
        <w:rPr>
          <w:rFonts w:ascii="Arial" w:hAnsi="Arial" w:cs="Arial"/>
          <w:color w:val="222222"/>
          <w:sz w:val="20"/>
          <w:szCs w:val="20"/>
        </w:rPr>
        <w:t>nieważności</w:t>
      </w:r>
      <w:r w:rsidR="00FC0C8C" w:rsidRPr="00F13190">
        <w:rPr>
          <w:rFonts w:ascii="Arial" w:hAnsi="Arial" w:cs="Arial"/>
          <w:color w:val="222222"/>
          <w:sz w:val="20"/>
          <w:szCs w:val="20"/>
        </w:rPr>
        <w:t>.</w:t>
      </w:r>
    </w:p>
    <w:p w14:paraId="78C049CF" w14:textId="77777777" w:rsidR="00FC0C8C" w:rsidRPr="00F13190" w:rsidRDefault="00FC0C8C" w:rsidP="009C6248">
      <w:pPr>
        <w:pStyle w:val="Normal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03DC73C7" w14:textId="77777777" w:rsidR="00FC0C8C" w:rsidRPr="00F13190" w:rsidRDefault="00382A89" w:rsidP="009C6248">
      <w:pPr>
        <w:pStyle w:val="NormalWeb"/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>Cesja na rzecz osoby trzeciej wierzytelności przysługujących Wykonawcy w stosunku d</w:t>
      </w:r>
      <w:r w:rsidR="0007199D" w:rsidRPr="00F13190">
        <w:rPr>
          <w:rFonts w:ascii="Arial" w:hAnsi="Arial" w:cs="Arial"/>
          <w:color w:val="222222"/>
          <w:sz w:val="20"/>
          <w:szCs w:val="20"/>
        </w:rPr>
        <w:t xml:space="preserve">o </w:t>
      </w:r>
      <w:r w:rsidRPr="00F13190">
        <w:rPr>
          <w:rFonts w:ascii="Arial" w:hAnsi="Arial" w:cs="Arial"/>
          <w:color w:val="222222"/>
          <w:sz w:val="20"/>
          <w:szCs w:val="20"/>
        </w:rPr>
        <w:t>Zamawiającego z tytułu zawarcia i wykonywania umowy może nastąpić jedynie</w:t>
      </w:r>
      <w:r w:rsidR="0007199D"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Pr="00F13190">
        <w:rPr>
          <w:rFonts w:ascii="Arial" w:hAnsi="Arial" w:cs="Arial"/>
          <w:color w:val="222222"/>
          <w:sz w:val="20"/>
          <w:szCs w:val="20"/>
        </w:rPr>
        <w:t>za uprzednią zgodą Zamawiającego wyrażoną w formie pisemnej zastrzeżonej pod</w:t>
      </w:r>
      <w:r w:rsidR="0007199D"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Pr="00F13190">
        <w:rPr>
          <w:rFonts w:ascii="Arial" w:hAnsi="Arial" w:cs="Arial"/>
          <w:color w:val="222222"/>
          <w:sz w:val="20"/>
          <w:szCs w:val="20"/>
        </w:rPr>
        <w:t>rygorem nieważności.</w:t>
      </w:r>
    </w:p>
    <w:p w14:paraId="3B524A39" w14:textId="77777777" w:rsidR="00FC0C8C" w:rsidRPr="00F13190" w:rsidRDefault="00FC0C8C" w:rsidP="009C6248">
      <w:pPr>
        <w:pStyle w:val="Normal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5EF637A2" w14:textId="77777777" w:rsidR="00FC0C8C" w:rsidRPr="00F13190" w:rsidRDefault="00382A89" w:rsidP="009C6248">
      <w:pPr>
        <w:pStyle w:val="NormalWeb"/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>W przypadku powstania sporów na podstawie niniejszej umowy lub związanych z jej</w:t>
      </w:r>
      <w:r w:rsidR="0007199D"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treścią, Strony </w:t>
      </w:r>
      <w:r w:rsidR="0007199D" w:rsidRPr="00F13190">
        <w:rPr>
          <w:rFonts w:ascii="Arial" w:hAnsi="Arial" w:cs="Arial"/>
          <w:color w:val="222222"/>
          <w:sz w:val="20"/>
          <w:szCs w:val="20"/>
        </w:rPr>
        <w:t>w</w:t>
      </w:r>
      <w:r w:rsidR="00A433A2" w:rsidRPr="00F13190">
        <w:rPr>
          <w:rFonts w:ascii="Arial" w:hAnsi="Arial" w:cs="Arial"/>
          <w:color w:val="222222"/>
          <w:sz w:val="20"/>
          <w:szCs w:val="20"/>
        </w:rPr>
        <w:t> </w:t>
      </w:r>
      <w:r w:rsidR="0007199D" w:rsidRPr="00F13190">
        <w:rPr>
          <w:rFonts w:ascii="Arial" w:hAnsi="Arial" w:cs="Arial"/>
          <w:color w:val="222222"/>
          <w:sz w:val="20"/>
          <w:szCs w:val="20"/>
        </w:rPr>
        <w:t xml:space="preserve">pierwszej kolejności 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dołożą wszelkich </w:t>
      </w:r>
      <w:r w:rsidR="0007199D" w:rsidRPr="00F13190">
        <w:rPr>
          <w:rFonts w:ascii="Arial" w:hAnsi="Arial" w:cs="Arial"/>
          <w:color w:val="222222"/>
          <w:sz w:val="20"/>
          <w:szCs w:val="20"/>
        </w:rPr>
        <w:t xml:space="preserve">możliwych 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starań w celu dojścia do porozumienia w </w:t>
      </w:r>
      <w:r w:rsidR="0007199D" w:rsidRPr="00F13190">
        <w:rPr>
          <w:rFonts w:ascii="Arial" w:hAnsi="Arial" w:cs="Arial"/>
          <w:color w:val="222222"/>
          <w:sz w:val="20"/>
          <w:szCs w:val="20"/>
        </w:rPr>
        <w:t xml:space="preserve">drodze </w:t>
      </w:r>
      <w:r w:rsidRPr="00F13190">
        <w:rPr>
          <w:rFonts w:ascii="Arial" w:hAnsi="Arial" w:cs="Arial"/>
          <w:color w:val="222222"/>
          <w:sz w:val="20"/>
          <w:szCs w:val="20"/>
        </w:rPr>
        <w:t>negocjacji. Na wypadek nierozstrzygnięcia sporu w drodze negocjacji, spory mogące</w:t>
      </w:r>
      <w:r w:rsidR="0007199D"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Pr="00F13190">
        <w:rPr>
          <w:rFonts w:ascii="Arial" w:hAnsi="Arial" w:cs="Arial"/>
          <w:color w:val="222222"/>
          <w:sz w:val="20"/>
          <w:szCs w:val="20"/>
        </w:rPr>
        <w:t>wyniknąć w</w:t>
      </w:r>
      <w:r w:rsidR="00A433A2" w:rsidRPr="00F13190">
        <w:rPr>
          <w:rFonts w:ascii="Arial" w:hAnsi="Arial" w:cs="Arial"/>
          <w:color w:val="222222"/>
          <w:sz w:val="20"/>
          <w:szCs w:val="20"/>
        </w:rPr>
        <w:t> </w:t>
      </w:r>
      <w:r w:rsidRPr="00F13190">
        <w:rPr>
          <w:rFonts w:ascii="Arial" w:hAnsi="Arial" w:cs="Arial"/>
          <w:color w:val="222222"/>
          <w:sz w:val="20"/>
          <w:szCs w:val="20"/>
        </w:rPr>
        <w:t>związku z realizacją niniejszej umowy Strony poddają jurysdykcji sądów</w:t>
      </w:r>
      <w:r w:rsidR="0007199D"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Pr="00F13190">
        <w:rPr>
          <w:rFonts w:ascii="Arial" w:hAnsi="Arial" w:cs="Arial"/>
          <w:color w:val="222222"/>
          <w:sz w:val="20"/>
          <w:szCs w:val="20"/>
        </w:rPr>
        <w:t>polskich oraz pod rozstrzygnięcie Sądu właściwego miejscowo dla siedziby Zamawiającego</w:t>
      </w:r>
      <w:r w:rsidR="00FC0C8C" w:rsidRPr="00F13190">
        <w:rPr>
          <w:rFonts w:ascii="Arial" w:hAnsi="Arial" w:cs="Arial"/>
          <w:color w:val="222222"/>
          <w:sz w:val="20"/>
          <w:szCs w:val="20"/>
        </w:rPr>
        <w:t>.</w:t>
      </w:r>
    </w:p>
    <w:p w14:paraId="26C13445" w14:textId="77777777" w:rsidR="00FC0C8C" w:rsidRPr="00F13190" w:rsidRDefault="00FC0C8C" w:rsidP="009C6248">
      <w:pPr>
        <w:pStyle w:val="Normal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5CFEFC8D" w14:textId="77777777" w:rsidR="0007199D" w:rsidRPr="00F13190" w:rsidRDefault="00382A89" w:rsidP="009C6248">
      <w:pPr>
        <w:pStyle w:val="NormalWeb"/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>W sprawach nieuregulowanych postanowieniami niniejszej umowy zastosowanie mieć</w:t>
      </w:r>
      <w:r w:rsidR="0007199D"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Pr="00F13190">
        <w:rPr>
          <w:rFonts w:ascii="Arial" w:hAnsi="Arial" w:cs="Arial"/>
          <w:color w:val="222222"/>
          <w:sz w:val="20"/>
          <w:szCs w:val="20"/>
        </w:rPr>
        <w:t>będą obowiązujące przepisy prawa polskiego, w szczególności Kodeksu Cywilnego.</w:t>
      </w:r>
    </w:p>
    <w:p w14:paraId="3D2BA3FC" w14:textId="77777777" w:rsidR="00FC0C8C" w:rsidRPr="00F13190" w:rsidRDefault="00FC0C8C" w:rsidP="009C6248">
      <w:pPr>
        <w:pStyle w:val="Normal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4E3ED090" w14:textId="77777777" w:rsidR="0007199D" w:rsidRPr="00F13190" w:rsidRDefault="0007199D" w:rsidP="009C6248">
      <w:pPr>
        <w:pStyle w:val="NormalWeb"/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 xml:space="preserve">7.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Załączniki do umowy stanowią jej integralną część. Załączniki do umowy nie muszą być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fizycznie załączone do umowy. Załącznikami do umowy są</w:t>
      </w:r>
      <w:r w:rsidRPr="00F13190">
        <w:rPr>
          <w:rFonts w:ascii="Arial" w:hAnsi="Arial" w:cs="Arial"/>
          <w:color w:val="222222"/>
          <w:sz w:val="20"/>
          <w:szCs w:val="20"/>
        </w:rPr>
        <w:t>:</w:t>
      </w:r>
    </w:p>
    <w:p w14:paraId="5AD4123B" w14:textId="47F77362" w:rsidR="0007199D" w:rsidRPr="00F13190" w:rsidRDefault="0007199D" w:rsidP="009C6248">
      <w:pPr>
        <w:pStyle w:val="NormalWeb"/>
        <w:spacing w:line="276" w:lineRule="auto"/>
        <w:ind w:left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>- o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ferta Wykonawcy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 (zał</w:t>
      </w:r>
      <w:r w:rsidR="00944F3D" w:rsidRPr="00F13190">
        <w:rPr>
          <w:rFonts w:ascii="Arial" w:hAnsi="Arial" w:cs="Arial"/>
          <w:color w:val="222222"/>
          <w:sz w:val="20"/>
          <w:szCs w:val="20"/>
        </w:rPr>
        <w:t>ącznik nr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="0086052B" w:rsidRPr="00F13190">
        <w:rPr>
          <w:rFonts w:ascii="Arial" w:hAnsi="Arial" w:cs="Arial"/>
          <w:color w:val="222222"/>
          <w:sz w:val="20"/>
          <w:szCs w:val="20"/>
        </w:rPr>
        <w:t>1</w:t>
      </w:r>
      <w:r w:rsidRPr="00F13190">
        <w:rPr>
          <w:rFonts w:ascii="Arial" w:hAnsi="Arial" w:cs="Arial"/>
          <w:color w:val="222222"/>
          <w:sz w:val="20"/>
          <w:szCs w:val="20"/>
        </w:rPr>
        <w:t xml:space="preserve">). </w:t>
      </w:r>
    </w:p>
    <w:p w14:paraId="14CC4D2F" w14:textId="6176511B" w:rsidR="00EB7C48" w:rsidRPr="00F13190" w:rsidRDefault="0007199D" w:rsidP="009C6248">
      <w:pPr>
        <w:pStyle w:val="NormalWeb"/>
        <w:spacing w:line="276" w:lineRule="auto"/>
        <w:ind w:left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 xml:space="preserve">- </w:t>
      </w:r>
      <w:r w:rsidR="00AE52CD" w:rsidRPr="00F13190">
        <w:rPr>
          <w:rFonts w:ascii="Arial" w:hAnsi="Arial" w:cs="Arial"/>
          <w:color w:val="222222"/>
          <w:sz w:val="20"/>
          <w:szCs w:val="20"/>
        </w:rPr>
        <w:t>oświadczenie Wykonawcy o zgodności z zasadą DNSH (zał</w:t>
      </w:r>
      <w:r w:rsidR="00944F3D" w:rsidRPr="00F13190">
        <w:rPr>
          <w:rFonts w:ascii="Arial" w:hAnsi="Arial" w:cs="Arial"/>
          <w:color w:val="222222"/>
          <w:sz w:val="20"/>
          <w:szCs w:val="20"/>
        </w:rPr>
        <w:t>ącznik nr</w:t>
      </w:r>
      <w:r w:rsidR="00AE52CD"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="005005FD" w:rsidRPr="00F13190">
        <w:rPr>
          <w:rFonts w:ascii="Arial" w:hAnsi="Arial" w:cs="Arial"/>
          <w:color w:val="222222"/>
          <w:sz w:val="20"/>
          <w:szCs w:val="20"/>
        </w:rPr>
        <w:t>2</w:t>
      </w:r>
      <w:r w:rsidR="00AE52CD" w:rsidRPr="00F13190">
        <w:rPr>
          <w:rFonts w:ascii="Arial" w:hAnsi="Arial" w:cs="Arial"/>
          <w:color w:val="222222"/>
          <w:sz w:val="20"/>
          <w:szCs w:val="20"/>
        </w:rPr>
        <w:t>).</w:t>
      </w:r>
    </w:p>
    <w:p w14:paraId="4721BC49" w14:textId="036DD63A" w:rsidR="00944F3D" w:rsidRPr="00F13190" w:rsidRDefault="00944F3D" w:rsidP="009C6248">
      <w:pPr>
        <w:pStyle w:val="NormalWeb"/>
        <w:spacing w:line="276" w:lineRule="auto"/>
        <w:ind w:left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>- protokół odbioru (załącznik nr 3)</w:t>
      </w:r>
    </w:p>
    <w:p w14:paraId="7CB9BF30" w14:textId="77777777" w:rsidR="00EB7C48" w:rsidRPr="00F13190" w:rsidRDefault="00EB7C48" w:rsidP="009C6248">
      <w:pPr>
        <w:pStyle w:val="NormalWeb"/>
        <w:spacing w:line="276" w:lineRule="auto"/>
        <w:ind w:left="360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7CE8A0B3" w14:textId="77777777" w:rsidR="00EB7C48" w:rsidRPr="00F13190" w:rsidRDefault="007B3A0E" w:rsidP="009C6248">
      <w:pPr>
        <w:pStyle w:val="Normal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 xml:space="preserve">8.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Umowę sporządzono w dwóch jednobrzmiących egzemplarzach, po jednym dla każdej</w:t>
      </w:r>
      <w:r w:rsidR="0007199D" w:rsidRPr="00F13190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F13190">
        <w:rPr>
          <w:rFonts w:ascii="Arial" w:hAnsi="Arial" w:cs="Arial"/>
          <w:color w:val="222222"/>
          <w:sz w:val="20"/>
          <w:szCs w:val="20"/>
        </w:rPr>
        <w:t>ze Stron.</w:t>
      </w:r>
    </w:p>
    <w:p w14:paraId="12D2EE1D" w14:textId="77777777" w:rsidR="007B3A0E" w:rsidRPr="00F13190" w:rsidRDefault="007B3A0E" w:rsidP="009C6248">
      <w:pPr>
        <w:pStyle w:val="Normal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41059352" w14:textId="77777777" w:rsidR="007B3A0E" w:rsidRPr="00F13190" w:rsidRDefault="007B3A0E" w:rsidP="009C6248">
      <w:pPr>
        <w:pStyle w:val="Normal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>9. Umowa może być podpisana w formie papierowej (własnoręczny podpis) lub w formie elektronicznej przy użyciu kwalifikowanego podpisu elektronicznego. Każda z tych form będzie uznana przez Strony za równoważną i wiążącą.</w:t>
      </w:r>
    </w:p>
    <w:p w14:paraId="0DF180E4" w14:textId="77777777" w:rsidR="00EB7C48" w:rsidRPr="00F13190" w:rsidRDefault="00EB7C48" w:rsidP="009C6248">
      <w:pPr>
        <w:pStyle w:val="Normal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04EA64FA" w14:textId="77777777" w:rsidR="00EB7C48" w:rsidRPr="00F13190" w:rsidRDefault="007B3A0E" w:rsidP="009C6248">
      <w:pPr>
        <w:pStyle w:val="Normal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F13190">
        <w:rPr>
          <w:rFonts w:ascii="Arial" w:hAnsi="Arial" w:cs="Arial"/>
          <w:color w:val="222222"/>
          <w:sz w:val="20"/>
          <w:szCs w:val="20"/>
        </w:rPr>
        <w:t>10</w:t>
      </w:r>
      <w:r w:rsidR="00EB7C48" w:rsidRPr="00F13190">
        <w:rPr>
          <w:rFonts w:ascii="Arial" w:hAnsi="Arial" w:cs="Arial"/>
          <w:color w:val="222222"/>
          <w:sz w:val="20"/>
          <w:szCs w:val="20"/>
        </w:rPr>
        <w:t>. Umowa wchodzi w życie z dniem jej podpisania w formie przez Strony, w dacie złożenia podpisu przez ostatnią z nich.</w:t>
      </w:r>
    </w:p>
    <w:p w14:paraId="2F307C80" w14:textId="77777777" w:rsidR="004A5C16" w:rsidRPr="00F13190" w:rsidRDefault="004A5C16" w:rsidP="009C6248">
      <w:pPr>
        <w:pStyle w:val="BodyText"/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258D57F" w14:textId="7E1A9B0C" w:rsidR="00F53567" w:rsidRPr="00F13190" w:rsidRDefault="00500969" w:rsidP="0072066B">
      <w:pPr>
        <w:tabs>
          <w:tab w:val="left" w:pos="964"/>
        </w:tabs>
        <w:spacing w:line="276" w:lineRule="auto"/>
        <w:rPr>
          <w:rFonts w:ascii="Arial" w:hAnsi="Arial" w:cs="Arial"/>
          <w:sz w:val="20"/>
          <w:szCs w:val="20"/>
        </w:rPr>
      </w:pPr>
      <w:r w:rsidRPr="00F13190">
        <w:rPr>
          <w:rFonts w:ascii="Arial" w:hAnsi="Arial" w:cs="Arial"/>
          <w:b/>
          <w:sz w:val="20"/>
          <w:szCs w:val="20"/>
        </w:rPr>
        <w:t xml:space="preserve">WYKONAWCA                                                                             </w:t>
      </w:r>
      <w:r w:rsidRPr="00F13190">
        <w:rPr>
          <w:rFonts w:ascii="Arial" w:hAnsi="Arial" w:cs="Arial"/>
          <w:b/>
          <w:sz w:val="20"/>
          <w:szCs w:val="20"/>
        </w:rPr>
        <w:tab/>
      </w:r>
      <w:r w:rsidRPr="00F13190">
        <w:rPr>
          <w:rFonts w:ascii="Arial" w:hAnsi="Arial" w:cs="Arial"/>
          <w:b/>
          <w:sz w:val="20"/>
          <w:szCs w:val="20"/>
        </w:rPr>
        <w:tab/>
        <w:t xml:space="preserve">           </w:t>
      </w:r>
      <w:r w:rsidRPr="00F13190">
        <w:rPr>
          <w:rFonts w:ascii="Arial" w:hAnsi="Arial" w:cs="Arial"/>
          <w:b/>
          <w:sz w:val="20"/>
          <w:szCs w:val="20"/>
        </w:rPr>
        <w:tab/>
      </w:r>
      <w:r w:rsidRPr="00F13190">
        <w:rPr>
          <w:rFonts w:ascii="Arial" w:hAnsi="Arial" w:cs="Arial"/>
          <w:b/>
          <w:sz w:val="20"/>
          <w:szCs w:val="20"/>
        </w:rPr>
        <w:tab/>
        <w:t>ZAMAWIAJĄCY</w:t>
      </w:r>
    </w:p>
    <w:sectPr w:rsidR="00F53567" w:rsidRPr="00F13190" w:rsidSect="006B5D4A">
      <w:headerReference w:type="default" r:id="rId9"/>
      <w:footerReference w:type="default" r:id="rId10"/>
      <w:footnotePr>
        <w:pos w:val="beneathText"/>
      </w:footnotePr>
      <w:pgSz w:w="11905" w:h="16837" w:code="9"/>
      <w:pgMar w:top="1361" w:right="851" w:bottom="136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0CCAB" w14:textId="77777777" w:rsidR="00E432BC" w:rsidRDefault="00E432BC">
      <w:r>
        <w:separator/>
      </w:r>
    </w:p>
  </w:endnote>
  <w:endnote w:type="continuationSeparator" w:id="0">
    <w:p w14:paraId="21402921" w14:textId="77777777" w:rsidR="00E432BC" w:rsidRDefault="00E43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ITC Bookman Demi">
    <w:altName w:val="Cambria"/>
    <w:charset w:val="01"/>
    <w:family w:val="roman"/>
    <w:pitch w:val="variable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0B1C1" w14:textId="77777777" w:rsidR="00DD072A" w:rsidRDefault="00DD072A" w:rsidP="00D01B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4138">
      <w:rPr>
        <w:rStyle w:val="PageNumber"/>
        <w:noProof/>
      </w:rPr>
      <w:t>1</w:t>
    </w:r>
    <w:r>
      <w:rPr>
        <w:rStyle w:val="PageNumber"/>
      </w:rPr>
      <w:fldChar w:fldCharType="end"/>
    </w:r>
  </w:p>
  <w:p w14:paraId="705FEBB0" w14:textId="54C3D0CC" w:rsidR="00DD072A" w:rsidRPr="00522BF6" w:rsidRDefault="00D076C1" w:rsidP="000E4F07">
    <w:pPr>
      <w:pStyle w:val="Footer"/>
      <w:spacing w:line="360" w:lineRule="auto"/>
      <w:ind w:right="360"/>
      <w:jc w:val="center"/>
      <w:rPr>
        <w:rFonts w:ascii="ITC Bookman Demi" w:hAnsi="ITC Bookman Demi" w:cs="Gautami"/>
        <w:i/>
        <w:color w:val="3366FF"/>
        <w:sz w:val="16"/>
        <w:szCs w:val="16"/>
      </w:rPr>
    </w:pPr>
    <w:r>
      <w:rPr>
        <w:noProof/>
        <w:color w:val="3366FF"/>
        <w:sz w:val="16"/>
        <w:szCs w:val="16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2619988" wp14:editId="62684249">
              <wp:simplePos x="0" y="0"/>
              <wp:positionH relativeFrom="page">
                <wp:posOffset>8947785</wp:posOffset>
              </wp:positionH>
              <wp:positionV relativeFrom="paragraph">
                <wp:posOffset>635</wp:posOffset>
              </wp:positionV>
              <wp:extent cx="842010" cy="173990"/>
              <wp:effectExtent l="3810" t="635" r="1905" b="6350"/>
              <wp:wrapSquare wrapText="largest"/>
              <wp:docPr id="37034309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2010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D468D" w14:textId="77777777" w:rsidR="00DD072A" w:rsidRDefault="00DD072A" w:rsidP="000E4F07">
                          <w:pPr>
                            <w:pStyle w:val="Foo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1998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04.55pt;margin-top:.05pt;width:66.3pt;height:13.7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" stroked="f">
              <v:fill opacity="0"/>
              <v:textbox inset="0,0,0,0">
                <w:txbxContent>
                  <w:p w14:paraId="23FD468D" w14:textId="77777777" w:rsidR="00DD072A" w:rsidRDefault="00DD072A" w:rsidP="000E4F07">
                    <w:pPr>
                      <w:pStyle w:val="Footer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2AE1B015" w14:textId="5B599E50" w:rsidR="00DD072A" w:rsidRDefault="00D076C1" w:rsidP="00475F6B">
    <w:pPr>
      <w:framePr w:hSpace="141" w:wrap="around" w:vAnchor="text" w:hAnchor="margin" w:xAlign="center" w:y="138"/>
      <w:rPr>
        <w:rFonts w:ascii="Arial" w:hAnsi="Arial" w:cs="Arial"/>
        <w:b/>
        <w:sz w:val="20"/>
        <w:szCs w:val="20"/>
      </w:rPr>
    </w:pPr>
    <w:r>
      <w:rPr>
        <w:noProof/>
      </w:rPr>
      <w:drawing>
        <wp:inline distT="0" distB="0" distL="0" distR="0" wp14:anchorId="654BB21F" wp14:editId="276EA917">
          <wp:extent cx="57150" cy="19050"/>
          <wp:effectExtent l="0" t="0" r="0" b="0"/>
          <wp:docPr id="2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" cy="19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2CD3E5" w14:textId="77777777" w:rsidR="00DD072A" w:rsidRPr="006A695C" w:rsidRDefault="00DD072A" w:rsidP="00796A4A">
    <w:pPr>
      <w:rPr>
        <w:rFonts w:ascii="Arial" w:hAnsi="Arial" w:cs="Arial"/>
        <w:sz w:val="16"/>
        <w:szCs w:val="16"/>
      </w:rPr>
    </w:pPr>
  </w:p>
  <w:p w14:paraId="65C9CFDB" w14:textId="77777777" w:rsidR="00DD072A" w:rsidRPr="00170C49" w:rsidRDefault="00DD072A" w:rsidP="00201510">
    <w:pPr>
      <w:pStyle w:val="Footer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283E3" w14:textId="77777777" w:rsidR="00E432BC" w:rsidRDefault="00E432BC">
      <w:r>
        <w:separator/>
      </w:r>
    </w:p>
  </w:footnote>
  <w:footnote w:type="continuationSeparator" w:id="0">
    <w:p w14:paraId="4ED93079" w14:textId="77777777" w:rsidR="00E432BC" w:rsidRDefault="00E43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7F2EB" w14:textId="2AD7DBDF" w:rsidR="00DD072A" w:rsidRDefault="00D076C1">
    <w:pPr>
      <w:pStyle w:val="Header"/>
    </w:pPr>
    <w:r>
      <w:rPr>
        <w:noProof/>
      </w:rPr>
      <w:drawing>
        <wp:inline distT="0" distB="0" distL="0" distR="0" wp14:anchorId="1C277FE1" wp14:editId="33C51588">
          <wp:extent cx="6096000" cy="600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BB87E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ED046CF0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singleLevel"/>
    <w:tmpl w:val="111A8434"/>
    <w:name w:val="WW8Num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b w:val="0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  <w:i w:val="0"/>
        <w:sz w:val="22"/>
        <w:szCs w:val="22"/>
      </w:rPr>
    </w:lvl>
    <w:lvl w:ilvl="2">
      <w:start w:val="2"/>
      <w:numFmt w:val="decimal"/>
      <w:lvlText w:val="%3)"/>
      <w:lvlJc w:val="left"/>
      <w:pPr>
        <w:tabs>
          <w:tab w:val="num" w:pos="2264"/>
        </w:tabs>
        <w:ind w:left="2264" w:hanging="284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60"/>
        </w:tabs>
        <w:ind w:left="2860" w:hanging="340"/>
      </w:pPr>
      <w:rPr>
        <w:b w:val="0"/>
        <w:i w:val="0"/>
        <w:sz w:val="22"/>
        <w:szCs w:val="22"/>
      </w:rPr>
    </w:lvl>
    <w:lvl w:ilvl="4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F"/>
    <w:multiLevelType w:val="multilevel"/>
    <w:tmpl w:val="B358D45A"/>
    <w:name w:val="WW8Num3"/>
    <w:lvl w:ilvl="0">
      <w:start w:val="1"/>
      <w:numFmt w:val="lowerLetter"/>
      <w:lvlText w:val="%1)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1770"/>
        </w:tabs>
        <w:ind w:left="1770" w:hanging="360"/>
      </w:pPr>
    </w:lvl>
    <w:lvl w:ilvl="2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1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3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00000017"/>
    <w:multiLevelType w:val="singleLevel"/>
    <w:tmpl w:val="3C4A37E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8" w15:restartNumberingAfterBreak="0">
    <w:nsid w:val="00000018"/>
    <w:multiLevelType w:val="singleLevel"/>
    <w:tmpl w:val="2A5EC8F6"/>
    <w:name w:val="WW8Num2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9" w15:restartNumberingAfterBreak="0">
    <w:nsid w:val="00000019"/>
    <w:multiLevelType w:val="multilevel"/>
    <w:tmpl w:val="360A9178"/>
    <w:name w:val="WW8Num2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A"/>
    <w:multiLevelType w:val="multilevel"/>
    <w:tmpl w:val="0000001A"/>
    <w:name w:val="WW8Num3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1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2860"/>
        </w:tabs>
        <w:ind w:left="2860" w:hanging="340"/>
      </w:pPr>
      <w:rPr>
        <w:b w:val="0"/>
        <w:i w:val="0"/>
        <w:sz w:val="22"/>
        <w:szCs w:val="22"/>
      </w:rPr>
    </w:lvl>
  </w:abstractNum>
  <w:abstractNum w:abstractNumId="22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00305ED3"/>
    <w:multiLevelType w:val="hybridMultilevel"/>
    <w:tmpl w:val="9FE252A4"/>
    <w:name w:val="WW8Num122"/>
    <w:lvl w:ilvl="0" w:tplc="165413B8">
      <w:start w:val="3"/>
      <w:numFmt w:val="upperRoman"/>
      <w:lvlText w:val="%1."/>
      <w:lvlJc w:val="right"/>
      <w:pPr>
        <w:tabs>
          <w:tab w:val="num" w:pos="300"/>
        </w:tabs>
        <w:ind w:left="300" w:hanging="180"/>
      </w:pPr>
      <w:rPr>
        <w:rFonts w:hint="default"/>
      </w:rPr>
    </w:lvl>
    <w:lvl w:ilvl="1" w:tplc="01CC2D0E">
      <w:start w:val="9"/>
      <w:numFmt w:val="upperRoman"/>
      <w:lvlText w:val="%2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 w:tplc="611E45EE">
      <w:start w:val="1"/>
      <w:numFmt w:val="lowerLetter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5" w:tplc="D51E912A">
      <w:start w:val="7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 w:tplc="EE9A0882">
      <w:start w:val="1"/>
      <w:numFmt w:val="lowerLetter"/>
      <w:lvlText w:val="%7."/>
      <w:lvlJc w:val="left"/>
      <w:pPr>
        <w:tabs>
          <w:tab w:val="num" w:pos="4080"/>
        </w:tabs>
        <w:ind w:left="408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800"/>
        </w:tabs>
        <w:ind w:left="4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180"/>
      </w:pPr>
    </w:lvl>
  </w:abstractNum>
  <w:abstractNum w:abstractNumId="24" w15:restartNumberingAfterBreak="0">
    <w:nsid w:val="00B25961"/>
    <w:multiLevelType w:val="hybridMultilevel"/>
    <w:tmpl w:val="0FD26692"/>
    <w:name w:val="WW8Num1224"/>
    <w:lvl w:ilvl="0" w:tplc="FF9A6D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2A44476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1776AA0"/>
    <w:multiLevelType w:val="hybridMultilevel"/>
    <w:tmpl w:val="9012A12E"/>
    <w:name w:val="WW8Num1222"/>
    <w:lvl w:ilvl="0" w:tplc="FC0A936C">
      <w:start w:val="1"/>
      <w:numFmt w:val="lowerLetter"/>
      <w:lvlText w:val="%1) 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071447D7"/>
    <w:multiLevelType w:val="hybridMultilevel"/>
    <w:tmpl w:val="86A04F32"/>
    <w:name w:val="WW8Num63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4CB8AA">
      <w:start w:val="4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7F928A98">
      <w:start w:val="8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13D2B"/>
    <w:multiLevelType w:val="hybridMultilevel"/>
    <w:tmpl w:val="AA6C6346"/>
    <w:lvl w:ilvl="0" w:tplc="FA484D98">
      <w:start w:val="1"/>
      <w:numFmt w:val="decimal"/>
      <w:lvlText w:val="%1."/>
      <w:lvlJc w:val="left"/>
      <w:pPr>
        <w:ind w:left="213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8" w15:restartNumberingAfterBreak="0">
    <w:nsid w:val="07976DEC"/>
    <w:multiLevelType w:val="hybridMultilevel"/>
    <w:tmpl w:val="9B78D132"/>
    <w:name w:val="WW8Num222"/>
    <w:lvl w:ilvl="0" w:tplc="BB9A7DC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9A95296"/>
    <w:multiLevelType w:val="multilevel"/>
    <w:tmpl w:val="0000001C"/>
    <w:name w:val="WW8Num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0A022311"/>
    <w:multiLevelType w:val="hybridMultilevel"/>
    <w:tmpl w:val="FADA1276"/>
    <w:name w:val="WW8Num112"/>
    <w:lvl w:ilvl="0" w:tplc="C06C813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CC470A9"/>
    <w:multiLevelType w:val="hybridMultilevel"/>
    <w:tmpl w:val="4ABC7C5A"/>
    <w:name w:val="WW8Num63"/>
    <w:lvl w:ilvl="0" w:tplc="FD4289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EB60224">
      <w:numFmt w:val="none"/>
      <w:lvlText w:val=""/>
      <w:lvlJc w:val="left"/>
      <w:pPr>
        <w:tabs>
          <w:tab w:val="num" w:pos="360"/>
        </w:tabs>
      </w:pPr>
    </w:lvl>
    <w:lvl w:ilvl="2" w:tplc="80E67A4C">
      <w:numFmt w:val="none"/>
      <w:lvlText w:val=""/>
      <w:lvlJc w:val="left"/>
      <w:pPr>
        <w:tabs>
          <w:tab w:val="num" w:pos="360"/>
        </w:tabs>
      </w:pPr>
    </w:lvl>
    <w:lvl w:ilvl="3" w:tplc="360CBB06">
      <w:numFmt w:val="none"/>
      <w:lvlText w:val=""/>
      <w:lvlJc w:val="left"/>
      <w:pPr>
        <w:tabs>
          <w:tab w:val="num" w:pos="360"/>
        </w:tabs>
      </w:pPr>
    </w:lvl>
    <w:lvl w:ilvl="4" w:tplc="81CAAA04">
      <w:numFmt w:val="none"/>
      <w:lvlText w:val=""/>
      <w:lvlJc w:val="left"/>
      <w:pPr>
        <w:tabs>
          <w:tab w:val="num" w:pos="360"/>
        </w:tabs>
      </w:pPr>
    </w:lvl>
    <w:lvl w:ilvl="5" w:tplc="F3CEB558">
      <w:numFmt w:val="none"/>
      <w:lvlText w:val=""/>
      <w:lvlJc w:val="left"/>
      <w:pPr>
        <w:tabs>
          <w:tab w:val="num" w:pos="360"/>
        </w:tabs>
      </w:pPr>
    </w:lvl>
    <w:lvl w:ilvl="6" w:tplc="8F5C3D72">
      <w:numFmt w:val="none"/>
      <w:lvlText w:val=""/>
      <w:lvlJc w:val="left"/>
      <w:pPr>
        <w:tabs>
          <w:tab w:val="num" w:pos="360"/>
        </w:tabs>
      </w:pPr>
    </w:lvl>
    <w:lvl w:ilvl="7" w:tplc="CA1E8B60">
      <w:numFmt w:val="none"/>
      <w:lvlText w:val=""/>
      <w:lvlJc w:val="left"/>
      <w:pPr>
        <w:tabs>
          <w:tab w:val="num" w:pos="360"/>
        </w:tabs>
      </w:pPr>
    </w:lvl>
    <w:lvl w:ilvl="8" w:tplc="8C229994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11C43AC4"/>
    <w:multiLevelType w:val="hybridMultilevel"/>
    <w:tmpl w:val="61EE863E"/>
    <w:name w:val="WW8Num33"/>
    <w:lvl w:ilvl="0" w:tplc="719AC3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12DD4F29"/>
    <w:multiLevelType w:val="hybridMultilevel"/>
    <w:tmpl w:val="4FE0CF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3957693"/>
    <w:multiLevelType w:val="multilevel"/>
    <w:tmpl w:val="10D03BA8"/>
    <w:name w:val="WW8Num25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15673910"/>
    <w:multiLevelType w:val="multilevel"/>
    <w:tmpl w:val="41DAA61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  <w:b w:val="0"/>
        <w:bCs w:val="0"/>
      </w:rPr>
    </w:lvl>
    <w:lvl w:ilvl="3">
      <w:start w:val="1"/>
      <w:numFmt w:val="decimal"/>
      <w:lvlText w:val="%4)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6" w15:restartNumberingAfterBreak="0">
    <w:nsid w:val="180B13F2"/>
    <w:multiLevelType w:val="hybridMultilevel"/>
    <w:tmpl w:val="88D2799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8F94ADD"/>
    <w:multiLevelType w:val="hybridMultilevel"/>
    <w:tmpl w:val="F23814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63E47FC"/>
    <w:multiLevelType w:val="hybridMultilevel"/>
    <w:tmpl w:val="983EEACA"/>
    <w:name w:val="WW8Num26"/>
    <w:lvl w:ilvl="0" w:tplc="A3381784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A1419DC">
      <w:start w:val="6"/>
      <w:numFmt w:val="upperRoman"/>
      <w:lvlText w:val="%2."/>
      <w:lvlJc w:val="right"/>
      <w:pPr>
        <w:tabs>
          <w:tab w:val="num" w:pos="1608"/>
        </w:tabs>
        <w:ind w:left="1608" w:hanging="18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2A0F42EB"/>
    <w:multiLevelType w:val="multilevel"/>
    <w:tmpl w:val="0FFA587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9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  <w:b w:val="0"/>
        <w:bCs w:val="0"/>
      </w:rPr>
    </w:lvl>
    <w:lvl w:ilvl="3">
      <w:start w:val="1"/>
      <w:numFmt w:val="decimal"/>
      <w:lvlText w:val="%4)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40" w15:restartNumberingAfterBreak="0">
    <w:nsid w:val="2C7C5009"/>
    <w:multiLevelType w:val="hybridMultilevel"/>
    <w:tmpl w:val="6EFA0E9E"/>
    <w:name w:val="WW8Num63222"/>
    <w:lvl w:ilvl="0" w:tplc="61068898">
      <w:start w:val="7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"/>
        </w:tabs>
        <w:ind w:left="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32"/>
        </w:tabs>
        <w:ind w:left="7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52"/>
        </w:tabs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72"/>
        </w:tabs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92"/>
        </w:tabs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12"/>
        </w:tabs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32"/>
        </w:tabs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52"/>
        </w:tabs>
        <w:ind w:left="5052" w:hanging="180"/>
      </w:pPr>
    </w:lvl>
  </w:abstractNum>
  <w:abstractNum w:abstractNumId="41" w15:restartNumberingAfterBreak="0">
    <w:nsid w:val="2D747239"/>
    <w:multiLevelType w:val="hybridMultilevel"/>
    <w:tmpl w:val="7316784E"/>
    <w:name w:val="WW8Num63223"/>
    <w:lvl w:ilvl="0" w:tplc="32BEE93A">
      <w:start w:val="6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0B670A4"/>
    <w:multiLevelType w:val="hybridMultilevel"/>
    <w:tmpl w:val="1E8E7366"/>
    <w:name w:val="WW8Num2622"/>
    <w:lvl w:ilvl="0" w:tplc="D3702608">
      <w:start w:val="9"/>
      <w:numFmt w:val="upperRoman"/>
      <w:lvlText w:val="%1."/>
      <w:lvlJc w:val="right"/>
      <w:pPr>
        <w:tabs>
          <w:tab w:val="num" w:pos="2688"/>
        </w:tabs>
        <w:ind w:left="2688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1C76295"/>
    <w:multiLevelType w:val="hybridMultilevel"/>
    <w:tmpl w:val="856E6686"/>
    <w:name w:val="WW8Num202"/>
    <w:lvl w:ilvl="0" w:tplc="55ECD06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4C2272E"/>
    <w:multiLevelType w:val="multilevel"/>
    <w:tmpl w:val="C8864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</w:abstractNum>
  <w:abstractNum w:abstractNumId="45" w15:restartNumberingAfterBreak="0">
    <w:nsid w:val="34F978A8"/>
    <w:multiLevelType w:val="multilevel"/>
    <w:tmpl w:val="5D36376E"/>
    <w:name w:val="WW8Num2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39A40988"/>
    <w:multiLevelType w:val="hybridMultilevel"/>
    <w:tmpl w:val="C8F02824"/>
    <w:name w:val="WW8Num23222"/>
    <w:lvl w:ilvl="0" w:tplc="3C4A3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A88266B"/>
    <w:multiLevelType w:val="hybridMultilevel"/>
    <w:tmpl w:val="081C836C"/>
    <w:name w:val="WW8Num6324"/>
    <w:lvl w:ilvl="0" w:tplc="AEA478C6">
      <w:start w:val="6"/>
      <w:numFmt w:val="decimal"/>
      <w:lvlText w:val="%1."/>
      <w:lvlJc w:val="left"/>
      <w:pPr>
        <w:tabs>
          <w:tab w:val="num" w:pos="989"/>
        </w:tabs>
        <w:ind w:left="989" w:hanging="62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A8E1C6F"/>
    <w:multiLevelType w:val="hybridMultilevel"/>
    <w:tmpl w:val="FF90F070"/>
    <w:lvl w:ilvl="0" w:tplc="E892D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B782B2C"/>
    <w:multiLevelType w:val="hybridMultilevel"/>
    <w:tmpl w:val="DF6028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774BBB"/>
    <w:multiLevelType w:val="hybridMultilevel"/>
    <w:tmpl w:val="1E529CAE"/>
    <w:name w:val="WW8Num192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47444E27"/>
    <w:multiLevelType w:val="hybridMultilevel"/>
    <w:tmpl w:val="D712509C"/>
    <w:name w:val="WW8Num6323"/>
    <w:lvl w:ilvl="0" w:tplc="667649A2">
      <w:start w:val="8"/>
      <w:numFmt w:val="decimal"/>
      <w:lvlText w:val="%1."/>
      <w:lvlJc w:val="left"/>
      <w:pPr>
        <w:tabs>
          <w:tab w:val="num" w:pos="989"/>
        </w:tabs>
        <w:ind w:left="989" w:hanging="62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9FD2429"/>
    <w:multiLevelType w:val="hybridMultilevel"/>
    <w:tmpl w:val="BFFA91FA"/>
    <w:name w:val="WW8Num23223"/>
    <w:lvl w:ilvl="0" w:tplc="3C4A3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F5833F2"/>
    <w:multiLevelType w:val="hybridMultilevel"/>
    <w:tmpl w:val="2CFC042A"/>
    <w:name w:val="WW8Num6322"/>
    <w:lvl w:ilvl="0" w:tplc="2174CD90">
      <w:start w:val="5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F9F5479"/>
    <w:multiLevelType w:val="hybridMultilevel"/>
    <w:tmpl w:val="FC0E3608"/>
    <w:name w:val="WW8Num32"/>
    <w:lvl w:ilvl="0" w:tplc="94201D8C">
      <w:start w:val="5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4766AD4"/>
    <w:multiLevelType w:val="hybridMultilevel"/>
    <w:tmpl w:val="B8AADA3A"/>
    <w:lvl w:ilvl="0" w:tplc="92CC1222">
      <w:start w:val="1"/>
      <w:numFmt w:val="lowerLetter"/>
      <w:lvlText w:val="%1."/>
      <w:lvlJc w:val="left"/>
      <w:pPr>
        <w:ind w:left="100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55F26C1D"/>
    <w:multiLevelType w:val="hybridMultilevel"/>
    <w:tmpl w:val="AC1C3E1E"/>
    <w:name w:val="WW8Num332"/>
    <w:lvl w:ilvl="0" w:tplc="8C10C0F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8492BB3"/>
    <w:multiLevelType w:val="hybridMultilevel"/>
    <w:tmpl w:val="6FFEC8E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 w15:restartNumberingAfterBreak="0">
    <w:nsid w:val="5B521F44"/>
    <w:multiLevelType w:val="hybridMultilevel"/>
    <w:tmpl w:val="765AEE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41705DB"/>
    <w:multiLevelType w:val="multilevel"/>
    <w:tmpl w:val="E3CCAA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670D261C"/>
    <w:multiLevelType w:val="hybridMultilevel"/>
    <w:tmpl w:val="56D81DEE"/>
    <w:name w:val="WW8Num1223"/>
    <w:lvl w:ilvl="0" w:tplc="9C0059E2">
      <w:start w:val="8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B4A5673"/>
    <w:multiLevelType w:val="hybridMultilevel"/>
    <w:tmpl w:val="881AC100"/>
    <w:name w:val="WW8Num262"/>
    <w:lvl w:ilvl="0" w:tplc="61068898">
      <w:start w:val="7"/>
      <w:numFmt w:val="upperRoman"/>
      <w:lvlText w:val="%1."/>
      <w:lvlJc w:val="right"/>
      <w:pPr>
        <w:tabs>
          <w:tab w:val="num" w:pos="2688"/>
        </w:tabs>
        <w:ind w:left="2688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EF771A"/>
    <w:multiLevelType w:val="hybridMultilevel"/>
    <w:tmpl w:val="F42ABB2E"/>
    <w:name w:val="WW8Num122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C886B81"/>
    <w:multiLevelType w:val="hybridMultilevel"/>
    <w:tmpl w:val="6A3CF10E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D6D49D5"/>
    <w:multiLevelType w:val="multilevel"/>
    <w:tmpl w:val="A06E43D4"/>
    <w:name w:val="WW8Num252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5" w15:restartNumberingAfterBreak="0">
    <w:nsid w:val="6F100D0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6" w15:restartNumberingAfterBreak="0">
    <w:nsid w:val="729107FD"/>
    <w:multiLevelType w:val="hybridMultilevel"/>
    <w:tmpl w:val="65E813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7486021B"/>
    <w:multiLevelType w:val="hybridMultilevel"/>
    <w:tmpl w:val="EEE0B6C0"/>
    <w:name w:val="WW8Num123"/>
    <w:lvl w:ilvl="0" w:tplc="9BE8BEBE">
      <w:start w:val="7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5D702B8"/>
    <w:multiLevelType w:val="hybridMultilevel"/>
    <w:tmpl w:val="7100AA9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7332398"/>
    <w:multiLevelType w:val="hybridMultilevel"/>
    <w:tmpl w:val="794CBA7A"/>
    <w:name w:val="WW8Num2322"/>
    <w:lvl w:ilvl="0" w:tplc="3C4A3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B3A25A0"/>
    <w:multiLevelType w:val="hybridMultilevel"/>
    <w:tmpl w:val="34E83648"/>
    <w:name w:val="WW8Num232"/>
    <w:lvl w:ilvl="0" w:tplc="3C4A3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7836220">
    <w:abstractNumId w:val="48"/>
  </w:num>
  <w:num w:numId="2" w16cid:durableId="983310180">
    <w:abstractNumId w:val="44"/>
  </w:num>
  <w:num w:numId="3" w16cid:durableId="2030596170">
    <w:abstractNumId w:val="59"/>
  </w:num>
  <w:num w:numId="4" w16cid:durableId="421025138">
    <w:abstractNumId w:val="65"/>
  </w:num>
  <w:num w:numId="5" w16cid:durableId="784033769">
    <w:abstractNumId w:val="27"/>
  </w:num>
  <w:num w:numId="6" w16cid:durableId="592318398">
    <w:abstractNumId w:val="55"/>
  </w:num>
  <w:num w:numId="7" w16cid:durableId="370762256">
    <w:abstractNumId w:val="49"/>
  </w:num>
  <w:num w:numId="8" w16cid:durableId="1166945207">
    <w:abstractNumId w:val="36"/>
  </w:num>
  <w:num w:numId="9" w16cid:durableId="1008100135">
    <w:abstractNumId w:val="63"/>
  </w:num>
  <w:num w:numId="10" w16cid:durableId="580987824">
    <w:abstractNumId w:val="57"/>
  </w:num>
  <w:num w:numId="11" w16cid:durableId="2020085693">
    <w:abstractNumId w:val="37"/>
  </w:num>
  <w:num w:numId="12" w16cid:durableId="489250404">
    <w:abstractNumId w:val="33"/>
  </w:num>
  <w:num w:numId="13" w16cid:durableId="60756065">
    <w:abstractNumId w:val="58"/>
  </w:num>
  <w:num w:numId="14" w16cid:durableId="1459911022">
    <w:abstractNumId w:val="2"/>
  </w:num>
  <w:num w:numId="15" w16cid:durableId="1676299348">
    <w:abstractNumId w:val="3"/>
  </w:num>
  <w:num w:numId="16" w16cid:durableId="2075618545">
    <w:abstractNumId w:val="68"/>
  </w:num>
  <w:num w:numId="17" w16cid:durableId="240332899">
    <w:abstractNumId w:val="39"/>
  </w:num>
  <w:num w:numId="18" w16cid:durableId="1523057557">
    <w:abstractNumId w:val="35"/>
  </w:num>
  <w:num w:numId="19" w16cid:durableId="704520266">
    <w:abstractNumId w:val="66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adomski, Jakub (TAX IGI)">
    <w15:presenceInfo w15:providerId="AD" w15:userId="S::jakubgadomski@kpmg.pl::b53857c2-c5b1-44c4-b814-bb516c4b53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9BB"/>
    <w:rsid w:val="00000581"/>
    <w:rsid w:val="00000F03"/>
    <w:rsid w:val="00001F72"/>
    <w:rsid w:val="000035F2"/>
    <w:rsid w:val="00005E55"/>
    <w:rsid w:val="000066E7"/>
    <w:rsid w:val="000075B5"/>
    <w:rsid w:val="000102A6"/>
    <w:rsid w:val="0001084F"/>
    <w:rsid w:val="00010DB2"/>
    <w:rsid w:val="00011B63"/>
    <w:rsid w:val="000128E0"/>
    <w:rsid w:val="00012AA9"/>
    <w:rsid w:val="00012EB7"/>
    <w:rsid w:val="00013208"/>
    <w:rsid w:val="00013DC5"/>
    <w:rsid w:val="000154DD"/>
    <w:rsid w:val="00015A91"/>
    <w:rsid w:val="00015ED5"/>
    <w:rsid w:val="00016A19"/>
    <w:rsid w:val="00016E19"/>
    <w:rsid w:val="000179CD"/>
    <w:rsid w:val="00022967"/>
    <w:rsid w:val="000234AE"/>
    <w:rsid w:val="0002448C"/>
    <w:rsid w:val="000247C0"/>
    <w:rsid w:val="000248C8"/>
    <w:rsid w:val="00024A43"/>
    <w:rsid w:val="00024A63"/>
    <w:rsid w:val="00027698"/>
    <w:rsid w:val="00030108"/>
    <w:rsid w:val="00030A39"/>
    <w:rsid w:val="00031B1E"/>
    <w:rsid w:val="00033E5F"/>
    <w:rsid w:val="00034167"/>
    <w:rsid w:val="000349BA"/>
    <w:rsid w:val="00035A19"/>
    <w:rsid w:val="000367B9"/>
    <w:rsid w:val="00036883"/>
    <w:rsid w:val="000368B0"/>
    <w:rsid w:val="000407C2"/>
    <w:rsid w:val="00041D05"/>
    <w:rsid w:val="000422E1"/>
    <w:rsid w:val="00042482"/>
    <w:rsid w:val="000427AB"/>
    <w:rsid w:val="00043827"/>
    <w:rsid w:val="00043D4C"/>
    <w:rsid w:val="00044AAA"/>
    <w:rsid w:val="000458A3"/>
    <w:rsid w:val="00045B12"/>
    <w:rsid w:val="00046074"/>
    <w:rsid w:val="000468A3"/>
    <w:rsid w:val="0005384E"/>
    <w:rsid w:val="00053FB8"/>
    <w:rsid w:val="000540C0"/>
    <w:rsid w:val="00054416"/>
    <w:rsid w:val="0005548B"/>
    <w:rsid w:val="0005571D"/>
    <w:rsid w:val="0005584B"/>
    <w:rsid w:val="000558E4"/>
    <w:rsid w:val="00055B3C"/>
    <w:rsid w:val="00055E5C"/>
    <w:rsid w:val="00056109"/>
    <w:rsid w:val="00056932"/>
    <w:rsid w:val="00056CE2"/>
    <w:rsid w:val="000616C1"/>
    <w:rsid w:val="000628C6"/>
    <w:rsid w:val="00063057"/>
    <w:rsid w:val="000663D2"/>
    <w:rsid w:val="0007036E"/>
    <w:rsid w:val="0007135F"/>
    <w:rsid w:val="0007151B"/>
    <w:rsid w:val="0007199D"/>
    <w:rsid w:val="00071A9C"/>
    <w:rsid w:val="00071D28"/>
    <w:rsid w:val="000721D7"/>
    <w:rsid w:val="00073153"/>
    <w:rsid w:val="00073227"/>
    <w:rsid w:val="000741B6"/>
    <w:rsid w:val="00074B80"/>
    <w:rsid w:val="00074D70"/>
    <w:rsid w:val="00074F01"/>
    <w:rsid w:val="00075E3D"/>
    <w:rsid w:val="000765EF"/>
    <w:rsid w:val="00076DB4"/>
    <w:rsid w:val="00080B89"/>
    <w:rsid w:val="00081CF9"/>
    <w:rsid w:val="00081E94"/>
    <w:rsid w:val="000838C8"/>
    <w:rsid w:val="0008407E"/>
    <w:rsid w:val="000847CF"/>
    <w:rsid w:val="00084CF1"/>
    <w:rsid w:val="00085F78"/>
    <w:rsid w:val="000864F0"/>
    <w:rsid w:val="00091A93"/>
    <w:rsid w:val="00091AA1"/>
    <w:rsid w:val="000946C3"/>
    <w:rsid w:val="00095BF0"/>
    <w:rsid w:val="0009634E"/>
    <w:rsid w:val="00097BE1"/>
    <w:rsid w:val="000A1BDE"/>
    <w:rsid w:val="000A1D9C"/>
    <w:rsid w:val="000A1F20"/>
    <w:rsid w:val="000A20BC"/>
    <w:rsid w:val="000A2867"/>
    <w:rsid w:val="000A2A2E"/>
    <w:rsid w:val="000A2F10"/>
    <w:rsid w:val="000A3641"/>
    <w:rsid w:val="000A4235"/>
    <w:rsid w:val="000A4FFB"/>
    <w:rsid w:val="000A58A9"/>
    <w:rsid w:val="000A653A"/>
    <w:rsid w:val="000A6F0F"/>
    <w:rsid w:val="000B10EB"/>
    <w:rsid w:val="000B1B29"/>
    <w:rsid w:val="000B2293"/>
    <w:rsid w:val="000B3F17"/>
    <w:rsid w:val="000B4407"/>
    <w:rsid w:val="000B484F"/>
    <w:rsid w:val="000B578C"/>
    <w:rsid w:val="000B627B"/>
    <w:rsid w:val="000B6E16"/>
    <w:rsid w:val="000C0332"/>
    <w:rsid w:val="000C069A"/>
    <w:rsid w:val="000C0C42"/>
    <w:rsid w:val="000C14B1"/>
    <w:rsid w:val="000C22F8"/>
    <w:rsid w:val="000C32FF"/>
    <w:rsid w:val="000C4650"/>
    <w:rsid w:val="000C4BBE"/>
    <w:rsid w:val="000C58AA"/>
    <w:rsid w:val="000C68F2"/>
    <w:rsid w:val="000C6FA9"/>
    <w:rsid w:val="000C78E1"/>
    <w:rsid w:val="000D1109"/>
    <w:rsid w:val="000D1F83"/>
    <w:rsid w:val="000D22B3"/>
    <w:rsid w:val="000D6587"/>
    <w:rsid w:val="000D67B0"/>
    <w:rsid w:val="000E060B"/>
    <w:rsid w:val="000E3479"/>
    <w:rsid w:val="000E4909"/>
    <w:rsid w:val="000E4A06"/>
    <w:rsid w:val="000E4B7D"/>
    <w:rsid w:val="000E4D1F"/>
    <w:rsid w:val="000E4F07"/>
    <w:rsid w:val="000E5110"/>
    <w:rsid w:val="000E6560"/>
    <w:rsid w:val="000E6FBB"/>
    <w:rsid w:val="000E7AB3"/>
    <w:rsid w:val="000E7BA3"/>
    <w:rsid w:val="000F00A1"/>
    <w:rsid w:val="000F0B2E"/>
    <w:rsid w:val="000F144C"/>
    <w:rsid w:val="000F1A46"/>
    <w:rsid w:val="000F24CF"/>
    <w:rsid w:val="000F26B3"/>
    <w:rsid w:val="000F2A3B"/>
    <w:rsid w:val="000F4660"/>
    <w:rsid w:val="000F4E9B"/>
    <w:rsid w:val="000F54A3"/>
    <w:rsid w:val="000F5DC4"/>
    <w:rsid w:val="000F6C64"/>
    <w:rsid w:val="000F6E30"/>
    <w:rsid w:val="000F7CE9"/>
    <w:rsid w:val="00100430"/>
    <w:rsid w:val="00100786"/>
    <w:rsid w:val="00100EBC"/>
    <w:rsid w:val="0010101F"/>
    <w:rsid w:val="00101178"/>
    <w:rsid w:val="001012D5"/>
    <w:rsid w:val="001016AE"/>
    <w:rsid w:val="00101944"/>
    <w:rsid w:val="00101A94"/>
    <w:rsid w:val="00101DE9"/>
    <w:rsid w:val="0010244B"/>
    <w:rsid w:val="00102E1A"/>
    <w:rsid w:val="001032B1"/>
    <w:rsid w:val="00104456"/>
    <w:rsid w:val="001045F3"/>
    <w:rsid w:val="00104BA1"/>
    <w:rsid w:val="00105973"/>
    <w:rsid w:val="0010653C"/>
    <w:rsid w:val="0010759B"/>
    <w:rsid w:val="001078F9"/>
    <w:rsid w:val="00111956"/>
    <w:rsid w:val="00111A57"/>
    <w:rsid w:val="00112909"/>
    <w:rsid w:val="00112E84"/>
    <w:rsid w:val="00113D8C"/>
    <w:rsid w:val="00113FFA"/>
    <w:rsid w:val="00114335"/>
    <w:rsid w:val="00114733"/>
    <w:rsid w:val="00115C85"/>
    <w:rsid w:val="001169B6"/>
    <w:rsid w:val="00116EBA"/>
    <w:rsid w:val="001172C7"/>
    <w:rsid w:val="00117644"/>
    <w:rsid w:val="00117951"/>
    <w:rsid w:val="00117C43"/>
    <w:rsid w:val="001207B1"/>
    <w:rsid w:val="00120A9D"/>
    <w:rsid w:val="00120FBE"/>
    <w:rsid w:val="00121D34"/>
    <w:rsid w:val="001228CA"/>
    <w:rsid w:val="00122C6C"/>
    <w:rsid w:val="0012305E"/>
    <w:rsid w:val="0012388D"/>
    <w:rsid w:val="00124D65"/>
    <w:rsid w:val="00124D74"/>
    <w:rsid w:val="0012536C"/>
    <w:rsid w:val="00125D1B"/>
    <w:rsid w:val="00127570"/>
    <w:rsid w:val="00127891"/>
    <w:rsid w:val="00127A7F"/>
    <w:rsid w:val="0013006A"/>
    <w:rsid w:val="00131D28"/>
    <w:rsid w:val="0013210E"/>
    <w:rsid w:val="0013306B"/>
    <w:rsid w:val="00133210"/>
    <w:rsid w:val="001332A6"/>
    <w:rsid w:val="0013359B"/>
    <w:rsid w:val="00133767"/>
    <w:rsid w:val="001353EF"/>
    <w:rsid w:val="00135CCE"/>
    <w:rsid w:val="001365A9"/>
    <w:rsid w:val="00137205"/>
    <w:rsid w:val="00137A0D"/>
    <w:rsid w:val="00137A4E"/>
    <w:rsid w:val="00140BFE"/>
    <w:rsid w:val="0014451C"/>
    <w:rsid w:val="00144895"/>
    <w:rsid w:val="00145671"/>
    <w:rsid w:val="001474E5"/>
    <w:rsid w:val="00147CF4"/>
    <w:rsid w:val="00150980"/>
    <w:rsid w:val="00150A07"/>
    <w:rsid w:val="00150EE3"/>
    <w:rsid w:val="00151021"/>
    <w:rsid w:val="001515DB"/>
    <w:rsid w:val="00152814"/>
    <w:rsid w:val="00152888"/>
    <w:rsid w:val="00153382"/>
    <w:rsid w:val="00153B66"/>
    <w:rsid w:val="00154872"/>
    <w:rsid w:val="001561F6"/>
    <w:rsid w:val="0015644B"/>
    <w:rsid w:val="00161AFC"/>
    <w:rsid w:val="001624A6"/>
    <w:rsid w:val="001629C9"/>
    <w:rsid w:val="00162D5F"/>
    <w:rsid w:val="00162F5F"/>
    <w:rsid w:val="001633E1"/>
    <w:rsid w:val="00165C8F"/>
    <w:rsid w:val="00166100"/>
    <w:rsid w:val="00166171"/>
    <w:rsid w:val="0016636B"/>
    <w:rsid w:val="00166C86"/>
    <w:rsid w:val="0016779F"/>
    <w:rsid w:val="00170C49"/>
    <w:rsid w:val="00170D05"/>
    <w:rsid w:val="00172FFC"/>
    <w:rsid w:val="001730E5"/>
    <w:rsid w:val="00173C1E"/>
    <w:rsid w:val="0017489F"/>
    <w:rsid w:val="00174988"/>
    <w:rsid w:val="00174E77"/>
    <w:rsid w:val="00175113"/>
    <w:rsid w:val="00176708"/>
    <w:rsid w:val="00177EA7"/>
    <w:rsid w:val="001800A6"/>
    <w:rsid w:val="00180107"/>
    <w:rsid w:val="00180A49"/>
    <w:rsid w:val="001818AF"/>
    <w:rsid w:val="001825E2"/>
    <w:rsid w:val="00182894"/>
    <w:rsid w:val="001829AA"/>
    <w:rsid w:val="00182C82"/>
    <w:rsid w:val="001834E3"/>
    <w:rsid w:val="0018362B"/>
    <w:rsid w:val="00183ACD"/>
    <w:rsid w:val="00183BFB"/>
    <w:rsid w:val="00184140"/>
    <w:rsid w:val="00184793"/>
    <w:rsid w:val="001847FD"/>
    <w:rsid w:val="00184D6B"/>
    <w:rsid w:val="001857F6"/>
    <w:rsid w:val="00185E26"/>
    <w:rsid w:val="00186EA0"/>
    <w:rsid w:val="00187A3A"/>
    <w:rsid w:val="00187D32"/>
    <w:rsid w:val="001905CB"/>
    <w:rsid w:val="00190A35"/>
    <w:rsid w:val="001921D7"/>
    <w:rsid w:val="00192B11"/>
    <w:rsid w:val="00192BB4"/>
    <w:rsid w:val="0019323E"/>
    <w:rsid w:val="001935AB"/>
    <w:rsid w:val="00194490"/>
    <w:rsid w:val="00194564"/>
    <w:rsid w:val="00194BEE"/>
    <w:rsid w:val="00196664"/>
    <w:rsid w:val="00197293"/>
    <w:rsid w:val="001975D3"/>
    <w:rsid w:val="0019761F"/>
    <w:rsid w:val="0019775A"/>
    <w:rsid w:val="001978AD"/>
    <w:rsid w:val="001979F7"/>
    <w:rsid w:val="00197F54"/>
    <w:rsid w:val="001A191A"/>
    <w:rsid w:val="001A2E0C"/>
    <w:rsid w:val="001A4531"/>
    <w:rsid w:val="001A58C7"/>
    <w:rsid w:val="001A67E8"/>
    <w:rsid w:val="001A7552"/>
    <w:rsid w:val="001A7872"/>
    <w:rsid w:val="001A7FB4"/>
    <w:rsid w:val="001B1D27"/>
    <w:rsid w:val="001B3AD8"/>
    <w:rsid w:val="001B4B8F"/>
    <w:rsid w:val="001B5C48"/>
    <w:rsid w:val="001C121C"/>
    <w:rsid w:val="001C21BB"/>
    <w:rsid w:val="001C2430"/>
    <w:rsid w:val="001C2BBA"/>
    <w:rsid w:val="001C2E2F"/>
    <w:rsid w:val="001C300C"/>
    <w:rsid w:val="001C3185"/>
    <w:rsid w:val="001C31A9"/>
    <w:rsid w:val="001C395D"/>
    <w:rsid w:val="001C3997"/>
    <w:rsid w:val="001C4527"/>
    <w:rsid w:val="001C4AB5"/>
    <w:rsid w:val="001C5869"/>
    <w:rsid w:val="001C5D55"/>
    <w:rsid w:val="001C66D6"/>
    <w:rsid w:val="001C6824"/>
    <w:rsid w:val="001C6B80"/>
    <w:rsid w:val="001D00E4"/>
    <w:rsid w:val="001D0B81"/>
    <w:rsid w:val="001D0CB3"/>
    <w:rsid w:val="001D22E3"/>
    <w:rsid w:val="001D2B69"/>
    <w:rsid w:val="001D30E9"/>
    <w:rsid w:val="001D33EF"/>
    <w:rsid w:val="001D3E84"/>
    <w:rsid w:val="001D4897"/>
    <w:rsid w:val="001D516A"/>
    <w:rsid w:val="001D632E"/>
    <w:rsid w:val="001D7BF0"/>
    <w:rsid w:val="001D7D20"/>
    <w:rsid w:val="001E070D"/>
    <w:rsid w:val="001E0B77"/>
    <w:rsid w:val="001E1C95"/>
    <w:rsid w:val="001E2BA3"/>
    <w:rsid w:val="001E2BC7"/>
    <w:rsid w:val="001E54E8"/>
    <w:rsid w:val="001E57D9"/>
    <w:rsid w:val="001E5E96"/>
    <w:rsid w:val="001E6474"/>
    <w:rsid w:val="001E6727"/>
    <w:rsid w:val="001E77D4"/>
    <w:rsid w:val="001E79B0"/>
    <w:rsid w:val="001F0091"/>
    <w:rsid w:val="001F0369"/>
    <w:rsid w:val="001F0545"/>
    <w:rsid w:val="001F1B26"/>
    <w:rsid w:val="001F4F3F"/>
    <w:rsid w:val="001F54E1"/>
    <w:rsid w:val="001F5CBB"/>
    <w:rsid w:val="001F6BC3"/>
    <w:rsid w:val="00201510"/>
    <w:rsid w:val="00201610"/>
    <w:rsid w:val="00201F16"/>
    <w:rsid w:val="002020F9"/>
    <w:rsid w:val="0020232A"/>
    <w:rsid w:val="0020343F"/>
    <w:rsid w:val="002046AB"/>
    <w:rsid w:val="002058AF"/>
    <w:rsid w:val="002058EB"/>
    <w:rsid w:val="00206A73"/>
    <w:rsid w:val="002071C6"/>
    <w:rsid w:val="0021022B"/>
    <w:rsid w:val="00210CFE"/>
    <w:rsid w:val="002112A8"/>
    <w:rsid w:val="00212892"/>
    <w:rsid w:val="00214110"/>
    <w:rsid w:val="00215E21"/>
    <w:rsid w:val="00216A07"/>
    <w:rsid w:val="002215AC"/>
    <w:rsid w:val="00222488"/>
    <w:rsid w:val="00223E8C"/>
    <w:rsid w:val="00225108"/>
    <w:rsid w:val="0022536E"/>
    <w:rsid w:val="00225378"/>
    <w:rsid w:val="002254F6"/>
    <w:rsid w:val="0023033B"/>
    <w:rsid w:val="0023094D"/>
    <w:rsid w:val="00230A7F"/>
    <w:rsid w:val="0023613C"/>
    <w:rsid w:val="002363E8"/>
    <w:rsid w:val="0023656D"/>
    <w:rsid w:val="002368EE"/>
    <w:rsid w:val="002374A5"/>
    <w:rsid w:val="00237722"/>
    <w:rsid w:val="00237989"/>
    <w:rsid w:val="0024078E"/>
    <w:rsid w:val="00240908"/>
    <w:rsid w:val="00240C89"/>
    <w:rsid w:val="0024190E"/>
    <w:rsid w:val="002426D0"/>
    <w:rsid w:val="00242D43"/>
    <w:rsid w:val="00243657"/>
    <w:rsid w:val="00245555"/>
    <w:rsid w:val="00245E21"/>
    <w:rsid w:val="002466D5"/>
    <w:rsid w:val="00246B8D"/>
    <w:rsid w:val="00247284"/>
    <w:rsid w:val="0025092C"/>
    <w:rsid w:val="00251118"/>
    <w:rsid w:val="00251D20"/>
    <w:rsid w:val="002528D4"/>
    <w:rsid w:val="00253751"/>
    <w:rsid w:val="00253F4E"/>
    <w:rsid w:val="00254889"/>
    <w:rsid w:val="00254CE0"/>
    <w:rsid w:val="002551DA"/>
    <w:rsid w:val="00256844"/>
    <w:rsid w:val="00256F1C"/>
    <w:rsid w:val="0025703E"/>
    <w:rsid w:val="0025706F"/>
    <w:rsid w:val="0026033E"/>
    <w:rsid w:val="00260BEF"/>
    <w:rsid w:val="00261593"/>
    <w:rsid w:val="00261E70"/>
    <w:rsid w:val="0026526E"/>
    <w:rsid w:val="00265794"/>
    <w:rsid w:val="00266467"/>
    <w:rsid w:val="002668F3"/>
    <w:rsid w:val="002669AA"/>
    <w:rsid w:val="00266A0F"/>
    <w:rsid w:val="00266D52"/>
    <w:rsid w:val="00267935"/>
    <w:rsid w:val="00267AAE"/>
    <w:rsid w:val="00267E63"/>
    <w:rsid w:val="00270E9D"/>
    <w:rsid w:val="0027116B"/>
    <w:rsid w:val="0027237C"/>
    <w:rsid w:val="0027260A"/>
    <w:rsid w:val="002726FE"/>
    <w:rsid w:val="002729D6"/>
    <w:rsid w:val="00273144"/>
    <w:rsid w:val="002745B6"/>
    <w:rsid w:val="00274680"/>
    <w:rsid w:val="002751C4"/>
    <w:rsid w:val="0027554A"/>
    <w:rsid w:val="00276959"/>
    <w:rsid w:val="0027703C"/>
    <w:rsid w:val="00277285"/>
    <w:rsid w:val="002773BB"/>
    <w:rsid w:val="00277440"/>
    <w:rsid w:val="0027777D"/>
    <w:rsid w:val="00277F60"/>
    <w:rsid w:val="00280A1D"/>
    <w:rsid w:val="002815B0"/>
    <w:rsid w:val="00281BD9"/>
    <w:rsid w:val="00283C49"/>
    <w:rsid w:val="0028594C"/>
    <w:rsid w:val="00285B51"/>
    <w:rsid w:val="00286921"/>
    <w:rsid w:val="00287FBC"/>
    <w:rsid w:val="002904C4"/>
    <w:rsid w:val="002909EC"/>
    <w:rsid w:val="002914B1"/>
    <w:rsid w:val="0029183C"/>
    <w:rsid w:val="00291D94"/>
    <w:rsid w:val="00292417"/>
    <w:rsid w:val="00292531"/>
    <w:rsid w:val="002926AE"/>
    <w:rsid w:val="0029409D"/>
    <w:rsid w:val="00294571"/>
    <w:rsid w:val="00294865"/>
    <w:rsid w:val="00295E31"/>
    <w:rsid w:val="00296115"/>
    <w:rsid w:val="002964F0"/>
    <w:rsid w:val="0029661E"/>
    <w:rsid w:val="00296D81"/>
    <w:rsid w:val="002975DD"/>
    <w:rsid w:val="00297734"/>
    <w:rsid w:val="00297C9C"/>
    <w:rsid w:val="002A0655"/>
    <w:rsid w:val="002A1D31"/>
    <w:rsid w:val="002A1D71"/>
    <w:rsid w:val="002A2D58"/>
    <w:rsid w:val="002A2FAC"/>
    <w:rsid w:val="002A3E5A"/>
    <w:rsid w:val="002A46B2"/>
    <w:rsid w:val="002A505B"/>
    <w:rsid w:val="002A57FA"/>
    <w:rsid w:val="002A6B48"/>
    <w:rsid w:val="002A6DD2"/>
    <w:rsid w:val="002A7232"/>
    <w:rsid w:val="002A7745"/>
    <w:rsid w:val="002B08C7"/>
    <w:rsid w:val="002B0997"/>
    <w:rsid w:val="002B13E7"/>
    <w:rsid w:val="002B1AA1"/>
    <w:rsid w:val="002B458D"/>
    <w:rsid w:val="002B6347"/>
    <w:rsid w:val="002B7B22"/>
    <w:rsid w:val="002C1135"/>
    <w:rsid w:val="002C1C55"/>
    <w:rsid w:val="002C1E40"/>
    <w:rsid w:val="002C2227"/>
    <w:rsid w:val="002C413F"/>
    <w:rsid w:val="002C4475"/>
    <w:rsid w:val="002C4974"/>
    <w:rsid w:val="002C6B0F"/>
    <w:rsid w:val="002C6DA9"/>
    <w:rsid w:val="002D03E8"/>
    <w:rsid w:val="002D05BD"/>
    <w:rsid w:val="002D210B"/>
    <w:rsid w:val="002D304F"/>
    <w:rsid w:val="002D36BC"/>
    <w:rsid w:val="002D46D7"/>
    <w:rsid w:val="002D4F53"/>
    <w:rsid w:val="002D5BC7"/>
    <w:rsid w:val="002D5F22"/>
    <w:rsid w:val="002D66A0"/>
    <w:rsid w:val="002D676B"/>
    <w:rsid w:val="002D7B63"/>
    <w:rsid w:val="002D7B77"/>
    <w:rsid w:val="002E10D1"/>
    <w:rsid w:val="002E1E01"/>
    <w:rsid w:val="002E2156"/>
    <w:rsid w:val="002E2984"/>
    <w:rsid w:val="002E3AC2"/>
    <w:rsid w:val="002E3FC0"/>
    <w:rsid w:val="002E4936"/>
    <w:rsid w:val="002E5836"/>
    <w:rsid w:val="002E6148"/>
    <w:rsid w:val="002E6AB0"/>
    <w:rsid w:val="002F08B8"/>
    <w:rsid w:val="002F0D1F"/>
    <w:rsid w:val="002F1546"/>
    <w:rsid w:val="002F1E25"/>
    <w:rsid w:val="002F1F93"/>
    <w:rsid w:val="002F38D3"/>
    <w:rsid w:val="002F4163"/>
    <w:rsid w:val="002F46E1"/>
    <w:rsid w:val="002F5433"/>
    <w:rsid w:val="002F552C"/>
    <w:rsid w:val="002F70A6"/>
    <w:rsid w:val="002F7586"/>
    <w:rsid w:val="002F7F67"/>
    <w:rsid w:val="003008CD"/>
    <w:rsid w:val="00301371"/>
    <w:rsid w:val="00301614"/>
    <w:rsid w:val="003019FB"/>
    <w:rsid w:val="00301CEF"/>
    <w:rsid w:val="0030205D"/>
    <w:rsid w:val="003024F8"/>
    <w:rsid w:val="00302564"/>
    <w:rsid w:val="00302BBE"/>
    <w:rsid w:val="00303E86"/>
    <w:rsid w:val="003057EB"/>
    <w:rsid w:val="003066BB"/>
    <w:rsid w:val="00306D0E"/>
    <w:rsid w:val="003070E2"/>
    <w:rsid w:val="00307643"/>
    <w:rsid w:val="003100B6"/>
    <w:rsid w:val="00310621"/>
    <w:rsid w:val="003111CC"/>
    <w:rsid w:val="00311BAA"/>
    <w:rsid w:val="00312184"/>
    <w:rsid w:val="00314DB0"/>
    <w:rsid w:val="003151C6"/>
    <w:rsid w:val="00315627"/>
    <w:rsid w:val="00315935"/>
    <w:rsid w:val="003161FC"/>
    <w:rsid w:val="00316453"/>
    <w:rsid w:val="00316495"/>
    <w:rsid w:val="00316B32"/>
    <w:rsid w:val="00316CCB"/>
    <w:rsid w:val="00317BAF"/>
    <w:rsid w:val="003224B8"/>
    <w:rsid w:val="00322A1D"/>
    <w:rsid w:val="00323B49"/>
    <w:rsid w:val="00325D24"/>
    <w:rsid w:val="00325EA5"/>
    <w:rsid w:val="003260A0"/>
    <w:rsid w:val="0032721C"/>
    <w:rsid w:val="0032731C"/>
    <w:rsid w:val="003278FB"/>
    <w:rsid w:val="003320B7"/>
    <w:rsid w:val="00332565"/>
    <w:rsid w:val="00335029"/>
    <w:rsid w:val="00335570"/>
    <w:rsid w:val="00335CE2"/>
    <w:rsid w:val="00335E22"/>
    <w:rsid w:val="00337F1C"/>
    <w:rsid w:val="00340869"/>
    <w:rsid w:val="00341854"/>
    <w:rsid w:val="00341AFB"/>
    <w:rsid w:val="00341F52"/>
    <w:rsid w:val="00342767"/>
    <w:rsid w:val="00344279"/>
    <w:rsid w:val="0034439B"/>
    <w:rsid w:val="0034443C"/>
    <w:rsid w:val="00345649"/>
    <w:rsid w:val="003462B3"/>
    <w:rsid w:val="00346F2D"/>
    <w:rsid w:val="00350B2F"/>
    <w:rsid w:val="00351259"/>
    <w:rsid w:val="003535CD"/>
    <w:rsid w:val="00354112"/>
    <w:rsid w:val="00354138"/>
    <w:rsid w:val="0035474B"/>
    <w:rsid w:val="003553A1"/>
    <w:rsid w:val="00355726"/>
    <w:rsid w:val="003559EE"/>
    <w:rsid w:val="00355FEF"/>
    <w:rsid w:val="003564A9"/>
    <w:rsid w:val="00356612"/>
    <w:rsid w:val="00356927"/>
    <w:rsid w:val="00356A8B"/>
    <w:rsid w:val="00357734"/>
    <w:rsid w:val="00360743"/>
    <w:rsid w:val="0036097C"/>
    <w:rsid w:val="00360AC9"/>
    <w:rsid w:val="00362036"/>
    <w:rsid w:val="00362E47"/>
    <w:rsid w:val="0036331F"/>
    <w:rsid w:val="00363A03"/>
    <w:rsid w:val="00363D41"/>
    <w:rsid w:val="00363DCC"/>
    <w:rsid w:val="00364C89"/>
    <w:rsid w:val="00365117"/>
    <w:rsid w:val="00365626"/>
    <w:rsid w:val="00365C4B"/>
    <w:rsid w:val="00366934"/>
    <w:rsid w:val="00366937"/>
    <w:rsid w:val="00366C9D"/>
    <w:rsid w:val="00366E27"/>
    <w:rsid w:val="00366FF6"/>
    <w:rsid w:val="003675DF"/>
    <w:rsid w:val="00370A85"/>
    <w:rsid w:val="00370D8B"/>
    <w:rsid w:val="003715AD"/>
    <w:rsid w:val="00371A43"/>
    <w:rsid w:val="0037270D"/>
    <w:rsid w:val="00372776"/>
    <w:rsid w:val="0037504E"/>
    <w:rsid w:val="00375FCD"/>
    <w:rsid w:val="00376182"/>
    <w:rsid w:val="00376AE3"/>
    <w:rsid w:val="003806CC"/>
    <w:rsid w:val="00382A89"/>
    <w:rsid w:val="00382CD3"/>
    <w:rsid w:val="00382F04"/>
    <w:rsid w:val="003831CF"/>
    <w:rsid w:val="0038335D"/>
    <w:rsid w:val="003840FE"/>
    <w:rsid w:val="003841A9"/>
    <w:rsid w:val="00384426"/>
    <w:rsid w:val="00384456"/>
    <w:rsid w:val="003844EE"/>
    <w:rsid w:val="0038490C"/>
    <w:rsid w:val="00387E88"/>
    <w:rsid w:val="0039013B"/>
    <w:rsid w:val="00390D58"/>
    <w:rsid w:val="003915A6"/>
    <w:rsid w:val="003916A9"/>
    <w:rsid w:val="0039378C"/>
    <w:rsid w:val="00394930"/>
    <w:rsid w:val="00395341"/>
    <w:rsid w:val="00395BD6"/>
    <w:rsid w:val="0039627E"/>
    <w:rsid w:val="0039649F"/>
    <w:rsid w:val="00397838"/>
    <w:rsid w:val="003A4E7D"/>
    <w:rsid w:val="003A547D"/>
    <w:rsid w:val="003A5624"/>
    <w:rsid w:val="003A5FF5"/>
    <w:rsid w:val="003A6073"/>
    <w:rsid w:val="003A60E5"/>
    <w:rsid w:val="003A67F3"/>
    <w:rsid w:val="003A7632"/>
    <w:rsid w:val="003B2A85"/>
    <w:rsid w:val="003B2E9B"/>
    <w:rsid w:val="003B36BB"/>
    <w:rsid w:val="003B5397"/>
    <w:rsid w:val="003B584C"/>
    <w:rsid w:val="003B5998"/>
    <w:rsid w:val="003B61FE"/>
    <w:rsid w:val="003B6BDC"/>
    <w:rsid w:val="003B73C3"/>
    <w:rsid w:val="003B74BE"/>
    <w:rsid w:val="003C0267"/>
    <w:rsid w:val="003C0515"/>
    <w:rsid w:val="003C0874"/>
    <w:rsid w:val="003C09E7"/>
    <w:rsid w:val="003C17B1"/>
    <w:rsid w:val="003C2F20"/>
    <w:rsid w:val="003C3650"/>
    <w:rsid w:val="003C386D"/>
    <w:rsid w:val="003C3CB6"/>
    <w:rsid w:val="003C3E6D"/>
    <w:rsid w:val="003C58DB"/>
    <w:rsid w:val="003C6457"/>
    <w:rsid w:val="003C677F"/>
    <w:rsid w:val="003C7337"/>
    <w:rsid w:val="003D054B"/>
    <w:rsid w:val="003D1539"/>
    <w:rsid w:val="003D233C"/>
    <w:rsid w:val="003D2ADD"/>
    <w:rsid w:val="003D3019"/>
    <w:rsid w:val="003D3BF5"/>
    <w:rsid w:val="003D3E52"/>
    <w:rsid w:val="003D4B63"/>
    <w:rsid w:val="003D4EEE"/>
    <w:rsid w:val="003D544F"/>
    <w:rsid w:val="003D55B6"/>
    <w:rsid w:val="003D5F0E"/>
    <w:rsid w:val="003D6045"/>
    <w:rsid w:val="003D606C"/>
    <w:rsid w:val="003D615C"/>
    <w:rsid w:val="003D63D3"/>
    <w:rsid w:val="003D6D64"/>
    <w:rsid w:val="003E0840"/>
    <w:rsid w:val="003E1972"/>
    <w:rsid w:val="003E2EC9"/>
    <w:rsid w:val="003E327B"/>
    <w:rsid w:val="003E40EC"/>
    <w:rsid w:val="003E42A3"/>
    <w:rsid w:val="003E5238"/>
    <w:rsid w:val="003E6AE9"/>
    <w:rsid w:val="003E7345"/>
    <w:rsid w:val="003F0104"/>
    <w:rsid w:val="003F1867"/>
    <w:rsid w:val="003F1D8B"/>
    <w:rsid w:val="003F1FC0"/>
    <w:rsid w:val="003F2598"/>
    <w:rsid w:val="003F274A"/>
    <w:rsid w:val="003F3D0F"/>
    <w:rsid w:val="003F5C01"/>
    <w:rsid w:val="003F5E2A"/>
    <w:rsid w:val="003F6225"/>
    <w:rsid w:val="003F731F"/>
    <w:rsid w:val="00400598"/>
    <w:rsid w:val="004015A7"/>
    <w:rsid w:val="00401776"/>
    <w:rsid w:val="00401F98"/>
    <w:rsid w:val="00402743"/>
    <w:rsid w:val="00402ECE"/>
    <w:rsid w:val="0040333F"/>
    <w:rsid w:val="0040347D"/>
    <w:rsid w:val="00403EDA"/>
    <w:rsid w:val="0040485E"/>
    <w:rsid w:val="00404AA1"/>
    <w:rsid w:val="0040586C"/>
    <w:rsid w:val="0040588D"/>
    <w:rsid w:val="00405A20"/>
    <w:rsid w:val="00405CBD"/>
    <w:rsid w:val="00406C16"/>
    <w:rsid w:val="00407492"/>
    <w:rsid w:val="00407E59"/>
    <w:rsid w:val="004102D2"/>
    <w:rsid w:val="004119BB"/>
    <w:rsid w:val="00411C24"/>
    <w:rsid w:val="00413DD2"/>
    <w:rsid w:val="00415584"/>
    <w:rsid w:val="004155EC"/>
    <w:rsid w:val="00416069"/>
    <w:rsid w:val="004166B5"/>
    <w:rsid w:val="00416CC2"/>
    <w:rsid w:val="00417CE0"/>
    <w:rsid w:val="004209A7"/>
    <w:rsid w:val="004209A8"/>
    <w:rsid w:val="00421A81"/>
    <w:rsid w:val="00421BCA"/>
    <w:rsid w:val="0042234D"/>
    <w:rsid w:val="004225BE"/>
    <w:rsid w:val="004227AC"/>
    <w:rsid w:val="00423018"/>
    <w:rsid w:val="00423092"/>
    <w:rsid w:val="00423D66"/>
    <w:rsid w:val="0042699A"/>
    <w:rsid w:val="00426D30"/>
    <w:rsid w:val="00426ED4"/>
    <w:rsid w:val="0042756B"/>
    <w:rsid w:val="004306D3"/>
    <w:rsid w:val="00431D15"/>
    <w:rsid w:val="00432258"/>
    <w:rsid w:val="00432FDE"/>
    <w:rsid w:val="00433370"/>
    <w:rsid w:val="00433741"/>
    <w:rsid w:val="004344FD"/>
    <w:rsid w:val="00434578"/>
    <w:rsid w:val="0043481C"/>
    <w:rsid w:val="004365D0"/>
    <w:rsid w:val="0043665B"/>
    <w:rsid w:val="00437069"/>
    <w:rsid w:val="004372F8"/>
    <w:rsid w:val="00437739"/>
    <w:rsid w:val="00440DF5"/>
    <w:rsid w:val="00441F43"/>
    <w:rsid w:val="00442C20"/>
    <w:rsid w:val="00443711"/>
    <w:rsid w:val="00444038"/>
    <w:rsid w:val="004460B2"/>
    <w:rsid w:val="004477F5"/>
    <w:rsid w:val="00447BD5"/>
    <w:rsid w:val="00450854"/>
    <w:rsid w:val="00450903"/>
    <w:rsid w:val="00450B63"/>
    <w:rsid w:val="00450EF8"/>
    <w:rsid w:val="0045188A"/>
    <w:rsid w:val="00451C41"/>
    <w:rsid w:val="00452A34"/>
    <w:rsid w:val="00453660"/>
    <w:rsid w:val="004536A0"/>
    <w:rsid w:val="0045390F"/>
    <w:rsid w:val="00453D6E"/>
    <w:rsid w:val="00454408"/>
    <w:rsid w:val="0045530F"/>
    <w:rsid w:val="004563AD"/>
    <w:rsid w:val="004571F3"/>
    <w:rsid w:val="00457943"/>
    <w:rsid w:val="00460267"/>
    <w:rsid w:val="00460A5B"/>
    <w:rsid w:val="004616A8"/>
    <w:rsid w:val="0046272A"/>
    <w:rsid w:val="00466132"/>
    <w:rsid w:val="00470991"/>
    <w:rsid w:val="00470DB9"/>
    <w:rsid w:val="00471346"/>
    <w:rsid w:val="00472758"/>
    <w:rsid w:val="0047299C"/>
    <w:rsid w:val="00472C77"/>
    <w:rsid w:val="004730DD"/>
    <w:rsid w:val="004739D0"/>
    <w:rsid w:val="00474DC0"/>
    <w:rsid w:val="00474E04"/>
    <w:rsid w:val="00475805"/>
    <w:rsid w:val="00475F6B"/>
    <w:rsid w:val="00476445"/>
    <w:rsid w:val="00476827"/>
    <w:rsid w:val="00476D78"/>
    <w:rsid w:val="00477074"/>
    <w:rsid w:val="00480282"/>
    <w:rsid w:val="004806F0"/>
    <w:rsid w:val="00480D79"/>
    <w:rsid w:val="00483B7C"/>
    <w:rsid w:val="0048409C"/>
    <w:rsid w:val="00486EB2"/>
    <w:rsid w:val="00487A55"/>
    <w:rsid w:val="00487D49"/>
    <w:rsid w:val="0049047F"/>
    <w:rsid w:val="00492023"/>
    <w:rsid w:val="00492672"/>
    <w:rsid w:val="00493082"/>
    <w:rsid w:val="0049697C"/>
    <w:rsid w:val="00497511"/>
    <w:rsid w:val="004977C8"/>
    <w:rsid w:val="004A0232"/>
    <w:rsid w:val="004A028C"/>
    <w:rsid w:val="004A0FE3"/>
    <w:rsid w:val="004A10E6"/>
    <w:rsid w:val="004A20C6"/>
    <w:rsid w:val="004A2BBA"/>
    <w:rsid w:val="004A2F92"/>
    <w:rsid w:val="004A301E"/>
    <w:rsid w:val="004A30A2"/>
    <w:rsid w:val="004A31F2"/>
    <w:rsid w:val="004A383F"/>
    <w:rsid w:val="004A3CC6"/>
    <w:rsid w:val="004A4ABB"/>
    <w:rsid w:val="004A557C"/>
    <w:rsid w:val="004A5A1D"/>
    <w:rsid w:val="004A5C16"/>
    <w:rsid w:val="004A6148"/>
    <w:rsid w:val="004A6A41"/>
    <w:rsid w:val="004A7912"/>
    <w:rsid w:val="004B22EA"/>
    <w:rsid w:val="004B2F4B"/>
    <w:rsid w:val="004B2F68"/>
    <w:rsid w:val="004B41D3"/>
    <w:rsid w:val="004B5104"/>
    <w:rsid w:val="004B5EDD"/>
    <w:rsid w:val="004B763F"/>
    <w:rsid w:val="004B778C"/>
    <w:rsid w:val="004C0551"/>
    <w:rsid w:val="004C1C5D"/>
    <w:rsid w:val="004C1EBF"/>
    <w:rsid w:val="004C31DD"/>
    <w:rsid w:val="004C4E65"/>
    <w:rsid w:val="004C5C08"/>
    <w:rsid w:val="004C6976"/>
    <w:rsid w:val="004C6A15"/>
    <w:rsid w:val="004C6B86"/>
    <w:rsid w:val="004D13FC"/>
    <w:rsid w:val="004D1910"/>
    <w:rsid w:val="004D30BC"/>
    <w:rsid w:val="004D408E"/>
    <w:rsid w:val="004D4284"/>
    <w:rsid w:val="004D4359"/>
    <w:rsid w:val="004D49BF"/>
    <w:rsid w:val="004D4D7C"/>
    <w:rsid w:val="004D5179"/>
    <w:rsid w:val="004D5B1B"/>
    <w:rsid w:val="004D6C44"/>
    <w:rsid w:val="004E16ED"/>
    <w:rsid w:val="004E1E95"/>
    <w:rsid w:val="004E2D03"/>
    <w:rsid w:val="004E2DD2"/>
    <w:rsid w:val="004E41D3"/>
    <w:rsid w:val="004E4672"/>
    <w:rsid w:val="004E476D"/>
    <w:rsid w:val="004E5931"/>
    <w:rsid w:val="004E6F3F"/>
    <w:rsid w:val="004E7393"/>
    <w:rsid w:val="004F0141"/>
    <w:rsid w:val="004F05C8"/>
    <w:rsid w:val="004F2217"/>
    <w:rsid w:val="004F2910"/>
    <w:rsid w:val="004F3CFD"/>
    <w:rsid w:val="004F4082"/>
    <w:rsid w:val="004F434C"/>
    <w:rsid w:val="004F71F5"/>
    <w:rsid w:val="004F763C"/>
    <w:rsid w:val="004F7D33"/>
    <w:rsid w:val="004F7F27"/>
    <w:rsid w:val="005005FD"/>
    <w:rsid w:val="00500969"/>
    <w:rsid w:val="00502683"/>
    <w:rsid w:val="00502F79"/>
    <w:rsid w:val="00503121"/>
    <w:rsid w:val="005038A6"/>
    <w:rsid w:val="0050433F"/>
    <w:rsid w:val="00504663"/>
    <w:rsid w:val="005055F6"/>
    <w:rsid w:val="0050589F"/>
    <w:rsid w:val="00506320"/>
    <w:rsid w:val="00506570"/>
    <w:rsid w:val="0050675E"/>
    <w:rsid w:val="00506987"/>
    <w:rsid w:val="00506AE8"/>
    <w:rsid w:val="005072D2"/>
    <w:rsid w:val="005076BA"/>
    <w:rsid w:val="00507BAD"/>
    <w:rsid w:val="00510582"/>
    <w:rsid w:val="0051061C"/>
    <w:rsid w:val="00510E54"/>
    <w:rsid w:val="00511141"/>
    <w:rsid w:val="00511BAD"/>
    <w:rsid w:val="00511F59"/>
    <w:rsid w:val="00512C64"/>
    <w:rsid w:val="00512D96"/>
    <w:rsid w:val="0051326F"/>
    <w:rsid w:val="005133F1"/>
    <w:rsid w:val="00513898"/>
    <w:rsid w:val="00514D22"/>
    <w:rsid w:val="005166C0"/>
    <w:rsid w:val="00516EBD"/>
    <w:rsid w:val="005174D0"/>
    <w:rsid w:val="00517618"/>
    <w:rsid w:val="005179E5"/>
    <w:rsid w:val="00520426"/>
    <w:rsid w:val="005214FE"/>
    <w:rsid w:val="00521F3A"/>
    <w:rsid w:val="00522F64"/>
    <w:rsid w:val="0052425A"/>
    <w:rsid w:val="00524276"/>
    <w:rsid w:val="005245FB"/>
    <w:rsid w:val="00524E34"/>
    <w:rsid w:val="00527EB9"/>
    <w:rsid w:val="005314F8"/>
    <w:rsid w:val="00531E69"/>
    <w:rsid w:val="00532486"/>
    <w:rsid w:val="00533364"/>
    <w:rsid w:val="00534234"/>
    <w:rsid w:val="00534391"/>
    <w:rsid w:val="00534C35"/>
    <w:rsid w:val="00534F22"/>
    <w:rsid w:val="0053540E"/>
    <w:rsid w:val="0053568F"/>
    <w:rsid w:val="00535A8A"/>
    <w:rsid w:val="00536264"/>
    <w:rsid w:val="00536EBD"/>
    <w:rsid w:val="00537115"/>
    <w:rsid w:val="00537382"/>
    <w:rsid w:val="00540A79"/>
    <w:rsid w:val="005419F3"/>
    <w:rsid w:val="005423D8"/>
    <w:rsid w:val="0054292F"/>
    <w:rsid w:val="00543D25"/>
    <w:rsid w:val="00544042"/>
    <w:rsid w:val="00544D31"/>
    <w:rsid w:val="005463C9"/>
    <w:rsid w:val="0054693D"/>
    <w:rsid w:val="00546F8B"/>
    <w:rsid w:val="00547C0C"/>
    <w:rsid w:val="00547DC8"/>
    <w:rsid w:val="00550679"/>
    <w:rsid w:val="005516D3"/>
    <w:rsid w:val="00551BED"/>
    <w:rsid w:val="00551D02"/>
    <w:rsid w:val="0055231C"/>
    <w:rsid w:val="005536F5"/>
    <w:rsid w:val="00554020"/>
    <w:rsid w:val="005540E6"/>
    <w:rsid w:val="00555490"/>
    <w:rsid w:val="005568DF"/>
    <w:rsid w:val="005576C5"/>
    <w:rsid w:val="005606DA"/>
    <w:rsid w:val="00560834"/>
    <w:rsid w:val="0056087A"/>
    <w:rsid w:val="0056186E"/>
    <w:rsid w:val="00561D51"/>
    <w:rsid w:val="005632D2"/>
    <w:rsid w:val="005637CB"/>
    <w:rsid w:val="00563936"/>
    <w:rsid w:val="0056636F"/>
    <w:rsid w:val="005663E4"/>
    <w:rsid w:val="0056714D"/>
    <w:rsid w:val="00570AAC"/>
    <w:rsid w:val="00571034"/>
    <w:rsid w:val="005712DE"/>
    <w:rsid w:val="005742C3"/>
    <w:rsid w:val="00574EAC"/>
    <w:rsid w:val="005750ED"/>
    <w:rsid w:val="00575EF9"/>
    <w:rsid w:val="00577FBC"/>
    <w:rsid w:val="0058052F"/>
    <w:rsid w:val="005805FB"/>
    <w:rsid w:val="005812BF"/>
    <w:rsid w:val="005812F8"/>
    <w:rsid w:val="0058161B"/>
    <w:rsid w:val="00581A89"/>
    <w:rsid w:val="00581B3E"/>
    <w:rsid w:val="00581CF5"/>
    <w:rsid w:val="00581EC2"/>
    <w:rsid w:val="00582578"/>
    <w:rsid w:val="00582DBA"/>
    <w:rsid w:val="0058359A"/>
    <w:rsid w:val="005841D3"/>
    <w:rsid w:val="00584A77"/>
    <w:rsid w:val="00584D99"/>
    <w:rsid w:val="00585002"/>
    <w:rsid w:val="00586B51"/>
    <w:rsid w:val="0059099F"/>
    <w:rsid w:val="005915E5"/>
    <w:rsid w:val="0059168D"/>
    <w:rsid w:val="00592303"/>
    <w:rsid w:val="005923CA"/>
    <w:rsid w:val="00594071"/>
    <w:rsid w:val="00594F3D"/>
    <w:rsid w:val="0059609C"/>
    <w:rsid w:val="00597EA4"/>
    <w:rsid w:val="005A054A"/>
    <w:rsid w:val="005A0821"/>
    <w:rsid w:val="005A0EA1"/>
    <w:rsid w:val="005A101A"/>
    <w:rsid w:val="005A2238"/>
    <w:rsid w:val="005A2B76"/>
    <w:rsid w:val="005A4830"/>
    <w:rsid w:val="005A4F05"/>
    <w:rsid w:val="005A522F"/>
    <w:rsid w:val="005A6148"/>
    <w:rsid w:val="005A6551"/>
    <w:rsid w:val="005A7218"/>
    <w:rsid w:val="005A74D1"/>
    <w:rsid w:val="005A779A"/>
    <w:rsid w:val="005A7883"/>
    <w:rsid w:val="005B14B6"/>
    <w:rsid w:val="005B322B"/>
    <w:rsid w:val="005B457A"/>
    <w:rsid w:val="005B4965"/>
    <w:rsid w:val="005B4B85"/>
    <w:rsid w:val="005B591D"/>
    <w:rsid w:val="005B6011"/>
    <w:rsid w:val="005B7015"/>
    <w:rsid w:val="005B7810"/>
    <w:rsid w:val="005C0028"/>
    <w:rsid w:val="005C1393"/>
    <w:rsid w:val="005C1DE1"/>
    <w:rsid w:val="005C2076"/>
    <w:rsid w:val="005C33E8"/>
    <w:rsid w:val="005C45C6"/>
    <w:rsid w:val="005C5ACF"/>
    <w:rsid w:val="005C6BA9"/>
    <w:rsid w:val="005D1536"/>
    <w:rsid w:val="005D155B"/>
    <w:rsid w:val="005D1F28"/>
    <w:rsid w:val="005D1F8B"/>
    <w:rsid w:val="005D21DE"/>
    <w:rsid w:val="005D438F"/>
    <w:rsid w:val="005D653D"/>
    <w:rsid w:val="005D6AA6"/>
    <w:rsid w:val="005E12DD"/>
    <w:rsid w:val="005E1CAC"/>
    <w:rsid w:val="005E28B6"/>
    <w:rsid w:val="005E2977"/>
    <w:rsid w:val="005E400B"/>
    <w:rsid w:val="005E4470"/>
    <w:rsid w:val="005E4A30"/>
    <w:rsid w:val="005E4C2E"/>
    <w:rsid w:val="005E56D9"/>
    <w:rsid w:val="005E5FC1"/>
    <w:rsid w:val="005E73D1"/>
    <w:rsid w:val="005E746B"/>
    <w:rsid w:val="005E76DE"/>
    <w:rsid w:val="005E7E0D"/>
    <w:rsid w:val="005F005E"/>
    <w:rsid w:val="005F060B"/>
    <w:rsid w:val="005F28DA"/>
    <w:rsid w:val="005F2A2C"/>
    <w:rsid w:val="005F4618"/>
    <w:rsid w:val="005F46E8"/>
    <w:rsid w:val="005F49E2"/>
    <w:rsid w:val="005F4B4E"/>
    <w:rsid w:val="005F4FE1"/>
    <w:rsid w:val="005F5767"/>
    <w:rsid w:val="005F62FA"/>
    <w:rsid w:val="005F7397"/>
    <w:rsid w:val="005F73C3"/>
    <w:rsid w:val="005F786B"/>
    <w:rsid w:val="005F7F9D"/>
    <w:rsid w:val="0060011E"/>
    <w:rsid w:val="006008BE"/>
    <w:rsid w:val="00601844"/>
    <w:rsid w:val="00601C2C"/>
    <w:rsid w:val="00602E7E"/>
    <w:rsid w:val="00602FE8"/>
    <w:rsid w:val="00603BF1"/>
    <w:rsid w:val="00604537"/>
    <w:rsid w:val="00606CB6"/>
    <w:rsid w:val="00607194"/>
    <w:rsid w:val="00610C51"/>
    <w:rsid w:val="00611328"/>
    <w:rsid w:val="00611340"/>
    <w:rsid w:val="00611692"/>
    <w:rsid w:val="0061195A"/>
    <w:rsid w:val="00613134"/>
    <w:rsid w:val="00613C6B"/>
    <w:rsid w:val="00614D8D"/>
    <w:rsid w:val="006171CC"/>
    <w:rsid w:val="00617D64"/>
    <w:rsid w:val="0062059C"/>
    <w:rsid w:val="00620DB6"/>
    <w:rsid w:val="0062141A"/>
    <w:rsid w:val="00621E83"/>
    <w:rsid w:val="0062578A"/>
    <w:rsid w:val="00626D0D"/>
    <w:rsid w:val="00626E1D"/>
    <w:rsid w:val="006302F0"/>
    <w:rsid w:val="0063271D"/>
    <w:rsid w:val="006329EE"/>
    <w:rsid w:val="0063314C"/>
    <w:rsid w:val="00635528"/>
    <w:rsid w:val="0063631C"/>
    <w:rsid w:val="00636F1B"/>
    <w:rsid w:val="00636FE7"/>
    <w:rsid w:val="0063721F"/>
    <w:rsid w:val="00641545"/>
    <w:rsid w:val="0064223A"/>
    <w:rsid w:val="006428DC"/>
    <w:rsid w:val="00643E00"/>
    <w:rsid w:val="00646FF4"/>
    <w:rsid w:val="0064728E"/>
    <w:rsid w:val="00647305"/>
    <w:rsid w:val="00647763"/>
    <w:rsid w:val="0065014D"/>
    <w:rsid w:val="006501B7"/>
    <w:rsid w:val="006506B9"/>
    <w:rsid w:val="0065100D"/>
    <w:rsid w:val="00651745"/>
    <w:rsid w:val="00652033"/>
    <w:rsid w:val="0065204C"/>
    <w:rsid w:val="00652AAB"/>
    <w:rsid w:val="006546BE"/>
    <w:rsid w:val="00655227"/>
    <w:rsid w:val="00656039"/>
    <w:rsid w:val="00656C41"/>
    <w:rsid w:val="00657173"/>
    <w:rsid w:val="006620E6"/>
    <w:rsid w:val="00663C2A"/>
    <w:rsid w:val="006645C6"/>
    <w:rsid w:val="0066485A"/>
    <w:rsid w:val="00665084"/>
    <w:rsid w:val="00665268"/>
    <w:rsid w:val="0066558F"/>
    <w:rsid w:val="00665AE0"/>
    <w:rsid w:val="00666125"/>
    <w:rsid w:val="006664B2"/>
    <w:rsid w:val="00666EA2"/>
    <w:rsid w:val="00666F7E"/>
    <w:rsid w:val="00667104"/>
    <w:rsid w:val="00667F5A"/>
    <w:rsid w:val="00670475"/>
    <w:rsid w:val="006718AC"/>
    <w:rsid w:val="006721B0"/>
    <w:rsid w:val="00674888"/>
    <w:rsid w:val="0067499A"/>
    <w:rsid w:val="00675D7E"/>
    <w:rsid w:val="00675F25"/>
    <w:rsid w:val="00676A96"/>
    <w:rsid w:val="00676E07"/>
    <w:rsid w:val="006802AA"/>
    <w:rsid w:val="006811FE"/>
    <w:rsid w:val="0068142A"/>
    <w:rsid w:val="00681E43"/>
    <w:rsid w:val="0068326A"/>
    <w:rsid w:val="0068344C"/>
    <w:rsid w:val="00683DEB"/>
    <w:rsid w:val="0068468F"/>
    <w:rsid w:val="00684ED0"/>
    <w:rsid w:val="006864C1"/>
    <w:rsid w:val="00686F96"/>
    <w:rsid w:val="00687CCC"/>
    <w:rsid w:val="00693A9A"/>
    <w:rsid w:val="00696101"/>
    <w:rsid w:val="00696C2D"/>
    <w:rsid w:val="00697828"/>
    <w:rsid w:val="006A0D2F"/>
    <w:rsid w:val="006A1D31"/>
    <w:rsid w:val="006A329F"/>
    <w:rsid w:val="006A3EC0"/>
    <w:rsid w:val="006A4291"/>
    <w:rsid w:val="006A47D8"/>
    <w:rsid w:val="006A5CD4"/>
    <w:rsid w:val="006A6455"/>
    <w:rsid w:val="006A6B61"/>
    <w:rsid w:val="006B0A4B"/>
    <w:rsid w:val="006B1664"/>
    <w:rsid w:val="006B1AA4"/>
    <w:rsid w:val="006B1C74"/>
    <w:rsid w:val="006B1F0F"/>
    <w:rsid w:val="006B2843"/>
    <w:rsid w:val="006B2F5A"/>
    <w:rsid w:val="006B37D4"/>
    <w:rsid w:val="006B40CD"/>
    <w:rsid w:val="006B5D4A"/>
    <w:rsid w:val="006B5DBC"/>
    <w:rsid w:val="006B5FB6"/>
    <w:rsid w:val="006B6DB7"/>
    <w:rsid w:val="006B757C"/>
    <w:rsid w:val="006B7A20"/>
    <w:rsid w:val="006B7EE9"/>
    <w:rsid w:val="006C088E"/>
    <w:rsid w:val="006C1F97"/>
    <w:rsid w:val="006C24A0"/>
    <w:rsid w:val="006C352B"/>
    <w:rsid w:val="006C3572"/>
    <w:rsid w:val="006C4451"/>
    <w:rsid w:val="006C546F"/>
    <w:rsid w:val="006C5BC3"/>
    <w:rsid w:val="006C66B6"/>
    <w:rsid w:val="006C698C"/>
    <w:rsid w:val="006C7350"/>
    <w:rsid w:val="006C76DC"/>
    <w:rsid w:val="006C7794"/>
    <w:rsid w:val="006C77FC"/>
    <w:rsid w:val="006D086F"/>
    <w:rsid w:val="006D0910"/>
    <w:rsid w:val="006D0EE8"/>
    <w:rsid w:val="006D145B"/>
    <w:rsid w:val="006D2053"/>
    <w:rsid w:val="006D277E"/>
    <w:rsid w:val="006D5606"/>
    <w:rsid w:val="006D5B55"/>
    <w:rsid w:val="006D5C92"/>
    <w:rsid w:val="006D5DE3"/>
    <w:rsid w:val="006D64E5"/>
    <w:rsid w:val="006D659B"/>
    <w:rsid w:val="006D6840"/>
    <w:rsid w:val="006D7217"/>
    <w:rsid w:val="006E0AF7"/>
    <w:rsid w:val="006E136D"/>
    <w:rsid w:val="006E1D1C"/>
    <w:rsid w:val="006E2155"/>
    <w:rsid w:val="006E29EE"/>
    <w:rsid w:val="006E31D7"/>
    <w:rsid w:val="006E64FF"/>
    <w:rsid w:val="006E6B2E"/>
    <w:rsid w:val="006E6B52"/>
    <w:rsid w:val="006E6EB8"/>
    <w:rsid w:val="006E712C"/>
    <w:rsid w:val="006E73F3"/>
    <w:rsid w:val="006E78C4"/>
    <w:rsid w:val="006E7B3B"/>
    <w:rsid w:val="006E7C38"/>
    <w:rsid w:val="006F0253"/>
    <w:rsid w:val="006F0372"/>
    <w:rsid w:val="006F06DF"/>
    <w:rsid w:val="006F0DA5"/>
    <w:rsid w:val="006F3200"/>
    <w:rsid w:val="006F4032"/>
    <w:rsid w:val="006F5AD7"/>
    <w:rsid w:val="006F6091"/>
    <w:rsid w:val="006F68BA"/>
    <w:rsid w:val="006F6A33"/>
    <w:rsid w:val="006F7604"/>
    <w:rsid w:val="006F7F93"/>
    <w:rsid w:val="00700717"/>
    <w:rsid w:val="007030E0"/>
    <w:rsid w:val="0070329B"/>
    <w:rsid w:val="00703B6A"/>
    <w:rsid w:val="00703EFE"/>
    <w:rsid w:val="007055B7"/>
    <w:rsid w:val="007058F5"/>
    <w:rsid w:val="0070737D"/>
    <w:rsid w:val="00707507"/>
    <w:rsid w:val="00707776"/>
    <w:rsid w:val="00711C36"/>
    <w:rsid w:val="00713B9F"/>
    <w:rsid w:val="00714769"/>
    <w:rsid w:val="00715F92"/>
    <w:rsid w:val="00716045"/>
    <w:rsid w:val="00716274"/>
    <w:rsid w:val="007166B1"/>
    <w:rsid w:val="007178BE"/>
    <w:rsid w:val="0072057C"/>
    <w:rsid w:val="0072066B"/>
    <w:rsid w:val="00721687"/>
    <w:rsid w:val="00723E55"/>
    <w:rsid w:val="0072549A"/>
    <w:rsid w:val="00725698"/>
    <w:rsid w:val="00725854"/>
    <w:rsid w:val="00725891"/>
    <w:rsid w:val="00726EEE"/>
    <w:rsid w:val="00727636"/>
    <w:rsid w:val="007302EA"/>
    <w:rsid w:val="007305AA"/>
    <w:rsid w:val="00731361"/>
    <w:rsid w:val="00732748"/>
    <w:rsid w:val="00732942"/>
    <w:rsid w:val="0073431A"/>
    <w:rsid w:val="00735A9A"/>
    <w:rsid w:val="00735AF3"/>
    <w:rsid w:val="00736B96"/>
    <w:rsid w:val="0073733C"/>
    <w:rsid w:val="00737BC4"/>
    <w:rsid w:val="00740F0D"/>
    <w:rsid w:val="007410B6"/>
    <w:rsid w:val="00742454"/>
    <w:rsid w:val="00743177"/>
    <w:rsid w:val="0074340A"/>
    <w:rsid w:val="00743865"/>
    <w:rsid w:val="007439CE"/>
    <w:rsid w:val="00743E4C"/>
    <w:rsid w:val="007445A4"/>
    <w:rsid w:val="00745A9C"/>
    <w:rsid w:val="00746246"/>
    <w:rsid w:val="00747E63"/>
    <w:rsid w:val="00747EF9"/>
    <w:rsid w:val="00750085"/>
    <w:rsid w:val="00750B15"/>
    <w:rsid w:val="007512B5"/>
    <w:rsid w:val="007516D6"/>
    <w:rsid w:val="00755635"/>
    <w:rsid w:val="007566DC"/>
    <w:rsid w:val="0076101C"/>
    <w:rsid w:val="00761742"/>
    <w:rsid w:val="00761B96"/>
    <w:rsid w:val="00762A9E"/>
    <w:rsid w:val="00763191"/>
    <w:rsid w:val="00764912"/>
    <w:rsid w:val="0076506B"/>
    <w:rsid w:val="007656D5"/>
    <w:rsid w:val="0076682A"/>
    <w:rsid w:val="0076711C"/>
    <w:rsid w:val="0076761E"/>
    <w:rsid w:val="00770489"/>
    <w:rsid w:val="00770A4A"/>
    <w:rsid w:val="00771386"/>
    <w:rsid w:val="00771A7F"/>
    <w:rsid w:val="00773C17"/>
    <w:rsid w:val="0077440B"/>
    <w:rsid w:val="0077457D"/>
    <w:rsid w:val="007745A8"/>
    <w:rsid w:val="00775293"/>
    <w:rsid w:val="0077546D"/>
    <w:rsid w:val="00776F2B"/>
    <w:rsid w:val="00777726"/>
    <w:rsid w:val="00777BD7"/>
    <w:rsid w:val="007809DD"/>
    <w:rsid w:val="00780E0B"/>
    <w:rsid w:val="0078219C"/>
    <w:rsid w:val="00782276"/>
    <w:rsid w:val="00782FDE"/>
    <w:rsid w:val="00783FED"/>
    <w:rsid w:val="007850BA"/>
    <w:rsid w:val="007858DB"/>
    <w:rsid w:val="00785F28"/>
    <w:rsid w:val="0078709E"/>
    <w:rsid w:val="00787452"/>
    <w:rsid w:val="00791042"/>
    <w:rsid w:val="00792808"/>
    <w:rsid w:val="0079310C"/>
    <w:rsid w:val="00793C37"/>
    <w:rsid w:val="00794025"/>
    <w:rsid w:val="007954A0"/>
    <w:rsid w:val="00796A4A"/>
    <w:rsid w:val="007970C0"/>
    <w:rsid w:val="007A09F2"/>
    <w:rsid w:val="007A0D7A"/>
    <w:rsid w:val="007A2288"/>
    <w:rsid w:val="007A2357"/>
    <w:rsid w:val="007A2F44"/>
    <w:rsid w:val="007A3543"/>
    <w:rsid w:val="007A3702"/>
    <w:rsid w:val="007A4019"/>
    <w:rsid w:val="007A496E"/>
    <w:rsid w:val="007A4A08"/>
    <w:rsid w:val="007A4F74"/>
    <w:rsid w:val="007A4F8A"/>
    <w:rsid w:val="007A5264"/>
    <w:rsid w:val="007A6299"/>
    <w:rsid w:val="007A6A79"/>
    <w:rsid w:val="007B083E"/>
    <w:rsid w:val="007B0E11"/>
    <w:rsid w:val="007B10FE"/>
    <w:rsid w:val="007B1615"/>
    <w:rsid w:val="007B1C9F"/>
    <w:rsid w:val="007B1CF2"/>
    <w:rsid w:val="007B1FCC"/>
    <w:rsid w:val="007B2384"/>
    <w:rsid w:val="007B267A"/>
    <w:rsid w:val="007B2DB0"/>
    <w:rsid w:val="007B37FF"/>
    <w:rsid w:val="007B3A0E"/>
    <w:rsid w:val="007B3EF4"/>
    <w:rsid w:val="007B435E"/>
    <w:rsid w:val="007B4381"/>
    <w:rsid w:val="007B4BD4"/>
    <w:rsid w:val="007B4ECA"/>
    <w:rsid w:val="007B4F7A"/>
    <w:rsid w:val="007B5BC6"/>
    <w:rsid w:val="007B6F53"/>
    <w:rsid w:val="007B72C3"/>
    <w:rsid w:val="007C022C"/>
    <w:rsid w:val="007C03E4"/>
    <w:rsid w:val="007C04A0"/>
    <w:rsid w:val="007C070B"/>
    <w:rsid w:val="007C0772"/>
    <w:rsid w:val="007C0F81"/>
    <w:rsid w:val="007C125C"/>
    <w:rsid w:val="007C2406"/>
    <w:rsid w:val="007C2686"/>
    <w:rsid w:val="007C290D"/>
    <w:rsid w:val="007C4017"/>
    <w:rsid w:val="007C689B"/>
    <w:rsid w:val="007C6B8F"/>
    <w:rsid w:val="007C6D6F"/>
    <w:rsid w:val="007D0E87"/>
    <w:rsid w:val="007D26B6"/>
    <w:rsid w:val="007D3A9C"/>
    <w:rsid w:val="007D3E3B"/>
    <w:rsid w:val="007D3FFA"/>
    <w:rsid w:val="007D5686"/>
    <w:rsid w:val="007D5C3F"/>
    <w:rsid w:val="007D66E1"/>
    <w:rsid w:val="007D6C81"/>
    <w:rsid w:val="007D788D"/>
    <w:rsid w:val="007E0439"/>
    <w:rsid w:val="007E0465"/>
    <w:rsid w:val="007E148F"/>
    <w:rsid w:val="007E1795"/>
    <w:rsid w:val="007E17E8"/>
    <w:rsid w:val="007E1873"/>
    <w:rsid w:val="007E1AA1"/>
    <w:rsid w:val="007E2268"/>
    <w:rsid w:val="007E2B2B"/>
    <w:rsid w:val="007E3432"/>
    <w:rsid w:val="007E3DF8"/>
    <w:rsid w:val="007E3FC8"/>
    <w:rsid w:val="007E42A2"/>
    <w:rsid w:val="007E42CF"/>
    <w:rsid w:val="007E4F61"/>
    <w:rsid w:val="007E5C32"/>
    <w:rsid w:val="007E5C39"/>
    <w:rsid w:val="007E7A8E"/>
    <w:rsid w:val="007E7F05"/>
    <w:rsid w:val="007F19C0"/>
    <w:rsid w:val="007F21FA"/>
    <w:rsid w:val="007F2669"/>
    <w:rsid w:val="007F35A1"/>
    <w:rsid w:val="007F41E9"/>
    <w:rsid w:val="007F44AB"/>
    <w:rsid w:val="007F5986"/>
    <w:rsid w:val="007F612E"/>
    <w:rsid w:val="007F649C"/>
    <w:rsid w:val="007F7574"/>
    <w:rsid w:val="007F75D5"/>
    <w:rsid w:val="007F77EB"/>
    <w:rsid w:val="00800665"/>
    <w:rsid w:val="008008CF"/>
    <w:rsid w:val="00800B8A"/>
    <w:rsid w:val="00801734"/>
    <w:rsid w:val="008026A0"/>
    <w:rsid w:val="008031DE"/>
    <w:rsid w:val="008032F8"/>
    <w:rsid w:val="00803C3E"/>
    <w:rsid w:val="00804A62"/>
    <w:rsid w:val="00804E3D"/>
    <w:rsid w:val="00804EA1"/>
    <w:rsid w:val="00805D38"/>
    <w:rsid w:val="00805F57"/>
    <w:rsid w:val="00806A93"/>
    <w:rsid w:val="00806DE7"/>
    <w:rsid w:val="0081090A"/>
    <w:rsid w:val="00810A0D"/>
    <w:rsid w:val="00810FC9"/>
    <w:rsid w:val="0081122A"/>
    <w:rsid w:val="00811C79"/>
    <w:rsid w:val="00813169"/>
    <w:rsid w:val="0081372C"/>
    <w:rsid w:val="00814E89"/>
    <w:rsid w:val="00815799"/>
    <w:rsid w:val="00817829"/>
    <w:rsid w:val="00820417"/>
    <w:rsid w:val="00820882"/>
    <w:rsid w:val="008228D8"/>
    <w:rsid w:val="008239BA"/>
    <w:rsid w:val="00823A35"/>
    <w:rsid w:val="00823B0E"/>
    <w:rsid w:val="00823FB6"/>
    <w:rsid w:val="0082496C"/>
    <w:rsid w:val="00825418"/>
    <w:rsid w:val="00827BA5"/>
    <w:rsid w:val="00833B96"/>
    <w:rsid w:val="00833F9A"/>
    <w:rsid w:val="00834086"/>
    <w:rsid w:val="00835E95"/>
    <w:rsid w:val="0083630E"/>
    <w:rsid w:val="00837069"/>
    <w:rsid w:val="0083798E"/>
    <w:rsid w:val="00837A2E"/>
    <w:rsid w:val="00837B16"/>
    <w:rsid w:val="00840F1F"/>
    <w:rsid w:val="00842264"/>
    <w:rsid w:val="00842E58"/>
    <w:rsid w:val="008437C2"/>
    <w:rsid w:val="00844515"/>
    <w:rsid w:val="00846799"/>
    <w:rsid w:val="008479ED"/>
    <w:rsid w:val="008503BC"/>
    <w:rsid w:val="0085052A"/>
    <w:rsid w:val="00850882"/>
    <w:rsid w:val="00851521"/>
    <w:rsid w:val="00851E06"/>
    <w:rsid w:val="008527F3"/>
    <w:rsid w:val="008539D8"/>
    <w:rsid w:val="008545CA"/>
    <w:rsid w:val="00854781"/>
    <w:rsid w:val="00854E26"/>
    <w:rsid w:val="00855190"/>
    <w:rsid w:val="00857FE7"/>
    <w:rsid w:val="0086007C"/>
    <w:rsid w:val="0086052B"/>
    <w:rsid w:val="00860666"/>
    <w:rsid w:val="00861C08"/>
    <w:rsid w:val="00861FEF"/>
    <w:rsid w:val="0086310F"/>
    <w:rsid w:val="008641A1"/>
    <w:rsid w:val="00864C87"/>
    <w:rsid w:val="00864D38"/>
    <w:rsid w:val="00864D4A"/>
    <w:rsid w:val="00865D65"/>
    <w:rsid w:val="00865E62"/>
    <w:rsid w:val="0086607D"/>
    <w:rsid w:val="008661AD"/>
    <w:rsid w:val="008679D7"/>
    <w:rsid w:val="00870E9D"/>
    <w:rsid w:val="00873496"/>
    <w:rsid w:val="0087358D"/>
    <w:rsid w:val="00873D9E"/>
    <w:rsid w:val="00873EB3"/>
    <w:rsid w:val="00874E02"/>
    <w:rsid w:val="008759A9"/>
    <w:rsid w:val="00875F1B"/>
    <w:rsid w:val="0087601B"/>
    <w:rsid w:val="00877094"/>
    <w:rsid w:val="00877DCC"/>
    <w:rsid w:val="008808F2"/>
    <w:rsid w:val="008809B1"/>
    <w:rsid w:val="00880A50"/>
    <w:rsid w:val="008813E6"/>
    <w:rsid w:val="00881519"/>
    <w:rsid w:val="008840B0"/>
    <w:rsid w:val="008856BC"/>
    <w:rsid w:val="00885F90"/>
    <w:rsid w:val="00886234"/>
    <w:rsid w:val="008870E9"/>
    <w:rsid w:val="0088780E"/>
    <w:rsid w:val="0088797C"/>
    <w:rsid w:val="008907A1"/>
    <w:rsid w:val="00890871"/>
    <w:rsid w:val="00890B7E"/>
    <w:rsid w:val="008913B7"/>
    <w:rsid w:val="0089192C"/>
    <w:rsid w:val="008921F4"/>
    <w:rsid w:val="008923EB"/>
    <w:rsid w:val="00892AA1"/>
    <w:rsid w:val="008931B8"/>
    <w:rsid w:val="0089352C"/>
    <w:rsid w:val="00893B10"/>
    <w:rsid w:val="00893D7C"/>
    <w:rsid w:val="00894574"/>
    <w:rsid w:val="00894A97"/>
    <w:rsid w:val="00894D4E"/>
    <w:rsid w:val="00896A08"/>
    <w:rsid w:val="00896D8F"/>
    <w:rsid w:val="008973B0"/>
    <w:rsid w:val="008A0201"/>
    <w:rsid w:val="008A04F9"/>
    <w:rsid w:val="008A0BCA"/>
    <w:rsid w:val="008A0F48"/>
    <w:rsid w:val="008A23D3"/>
    <w:rsid w:val="008A242C"/>
    <w:rsid w:val="008A2491"/>
    <w:rsid w:val="008A2603"/>
    <w:rsid w:val="008A263C"/>
    <w:rsid w:val="008A38F3"/>
    <w:rsid w:val="008A3EA0"/>
    <w:rsid w:val="008A4628"/>
    <w:rsid w:val="008A5648"/>
    <w:rsid w:val="008A5EA4"/>
    <w:rsid w:val="008A5EF7"/>
    <w:rsid w:val="008A6169"/>
    <w:rsid w:val="008B06A4"/>
    <w:rsid w:val="008B0732"/>
    <w:rsid w:val="008B0FF8"/>
    <w:rsid w:val="008B1069"/>
    <w:rsid w:val="008B10DC"/>
    <w:rsid w:val="008B1C83"/>
    <w:rsid w:val="008B22EC"/>
    <w:rsid w:val="008B234B"/>
    <w:rsid w:val="008B2E79"/>
    <w:rsid w:val="008B31CC"/>
    <w:rsid w:val="008B3AF1"/>
    <w:rsid w:val="008B3BD7"/>
    <w:rsid w:val="008B5E35"/>
    <w:rsid w:val="008B604D"/>
    <w:rsid w:val="008B7633"/>
    <w:rsid w:val="008C06C6"/>
    <w:rsid w:val="008C12E9"/>
    <w:rsid w:val="008C1945"/>
    <w:rsid w:val="008C314D"/>
    <w:rsid w:val="008C369A"/>
    <w:rsid w:val="008C36C8"/>
    <w:rsid w:val="008C3A6F"/>
    <w:rsid w:val="008C403C"/>
    <w:rsid w:val="008C4DD9"/>
    <w:rsid w:val="008C4F50"/>
    <w:rsid w:val="008C64D4"/>
    <w:rsid w:val="008C6ACE"/>
    <w:rsid w:val="008D0969"/>
    <w:rsid w:val="008D0D94"/>
    <w:rsid w:val="008D141F"/>
    <w:rsid w:val="008D1604"/>
    <w:rsid w:val="008D18AC"/>
    <w:rsid w:val="008D2AE0"/>
    <w:rsid w:val="008D2DAD"/>
    <w:rsid w:val="008D3425"/>
    <w:rsid w:val="008D3B4A"/>
    <w:rsid w:val="008D4A4A"/>
    <w:rsid w:val="008D5395"/>
    <w:rsid w:val="008D6308"/>
    <w:rsid w:val="008D7136"/>
    <w:rsid w:val="008D7A1C"/>
    <w:rsid w:val="008E069D"/>
    <w:rsid w:val="008E084B"/>
    <w:rsid w:val="008E0B8E"/>
    <w:rsid w:val="008E18D3"/>
    <w:rsid w:val="008E2147"/>
    <w:rsid w:val="008E2CBF"/>
    <w:rsid w:val="008E3037"/>
    <w:rsid w:val="008E360F"/>
    <w:rsid w:val="008E46CB"/>
    <w:rsid w:val="008E59AF"/>
    <w:rsid w:val="008E75E1"/>
    <w:rsid w:val="008E78AB"/>
    <w:rsid w:val="008E7ED2"/>
    <w:rsid w:val="008F04F8"/>
    <w:rsid w:val="008F0EF3"/>
    <w:rsid w:val="008F1044"/>
    <w:rsid w:val="008F213A"/>
    <w:rsid w:val="008F2678"/>
    <w:rsid w:val="008F3BBE"/>
    <w:rsid w:val="008F3F7E"/>
    <w:rsid w:val="008F6898"/>
    <w:rsid w:val="008F750E"/>
    <w:rsid w:val="008F7C4B"/>
    <w:rsid w:val="0090059F"/>
    <w:rsid w:val="00900E2D"/>
    <w:rsid w:val="00900F79"/>
    <w:rsid w:val="00900FF8"/>
    <w:rsid w:val="0090249D"/>
    <w:rsid w:val="009048FE"/>
    <w:rsid w:val="00904B01"/>
    <w:rsid w:val="00904EB6"/>
    <w:rsid w:val="009051FD"/>
    <w:rsid w:val="00905A1B"/>
    <w:rsid w:val="00906155"/>
    <w:rsid w:val="00906695"/>
    <w:rsid w:val="00906AB9"/>
    <w:rsid w:val="00906E2B"/>
    <w:rsid w:val="0090704E"/>
    <w:rsid w:val="00907570"/>
    <w:rsid w:val="00907C6F"/>
    <w:rsid w:val="0091016E"/>
    <w:rsid w:val="009104A9"/>
    <w:rsid w:val="009117BD"/>
    <w:rsid w:val="009131BD"/>
    <w:rsid w:val="009143F1"/>
    <w:rsid w:val="00915970"/>
    <w:rsid w:val="009161F3"/>
    <w:rsid w:val="009164AF"/>
    <w:rsid w:val="0091672E"/>
    <w:rsid w:val="009167C5"/>
    <w:rsid w:val="009171A9"/>
    <w:rsid w:val="009174B5"/>
    <w:rsid w:val="00917B6B"/>
    <w:rsid w:val="009212DD"/>
    <w:rsid w:val="00921741"/>
    <w:rsid w:val="00923B2C"/>
    <w:rsid w:val="00923E3B"/>
    <w:rsid w:val="0092519C"/>
    <w:rsid w:val="00926CB2"/>
    <w:rsid w:val="009274CF"/>
    <w:rsid w:val="00927675"/>
    <w:rsid w:val="0093230E"/>
    <w:rsid w:val="00932985"/>
    <w:rsid w:val="00933D70"/>
    <w:rsid w:val="00933FCA"/>
    <w:rsid w:val="009356EA"/>
    <w:rsid w:val="00935E04"/>
    <w:rsid w:val="0093762F"/>
    <w:rsid w:val="00937744"/>
    <w:rsid w:val="009409E5"/>
    <w:rsid w:val="00941D25"/>
    <w:rsid w:val="0094252B"/>
    <w:rsid w:val="00942D91"/>
    <w:rsid w:val="00944122"/>
    <w:rsid w:val="00944F3D"/>
    <w:rsid w:val="00945648"/>
    <w:rsid w:val="00950BD2"/>
    <w:rsid w:val="0095213D"/>
    <w:rsid w:val="009521E5"/>
    <w:rsid w:val="00952846"/>
    <w:rsid w:val="00952F1E"/>
    <w:rsid w:val="009530F2"/>
    <w:rsid w:val="009537D0"/>
    <w:rsid w:val="00953B90"/>
    <w:rsid w:val="0095400D"/>
    <w:rsid w:val="00954793"/>
    <w:rsid w:val="00954889"/>
    <w:rsid w:val="00954954"/>
    <w:rsid w:val="00955225"/>
    <w:rsid w:val="00955C1E"/>
    <w:rsid w:val="00955EA6"/>
    <w:rsid w:val="00957019"/>
    <w:rsid w:val="00957EFC"/>
    <w:rsid w:val="00961C44"/>
    <w:rsid w:val="0096332E"/>
    <w:rsid w:val="00964327"/>
    <w:rsid w:val="00964DEE"/>
    <w:rsid w:val="009709AD"/>
    <w:rsid w:val="00971719"/>
    <w:rsid w:val="00972906"/>
    <w:rsid w:val="00972D6B"/>
    <w:rsid w:val="00973092"/>
    <w:rsid w:val="00974027"/>
    <w:rsid w:val="00975604"/>
    <w:rsid w:val="00975755"/>
    <w:rsid w:val="0097591C"/>
    <w:rsid w:val="00975AC5"/>
    <w:rsid w:val="00976F1D"/>
    <w:rsid w:val="009772C5"/>
    <w:rsid w:val="009803E6"/>
    <w:rsid w:val="00981898"/>
    <w:rsid w:val="00983DFB"/>
    <w:rsid w:val="0098489E"/>
    <w:rsid w:val="00984F17"/>
    <w:rsid w:val="009859F5"/>
    <w:rsid w:val="00986430"/>
    <w:rsid w:val="009872C5"/>
    <w:rsid w:val="0098738B"/>
    <w:rsid w:val="009876DB"/>
    <w:rsid w:val="00990229"/>
    <w:rsid w:val="009919E6"/>
    <w:rsid w:val="00991FF1"/>
    <w:rsid w:val="009924D3"/>
    <w:rsid w:val="00992F25"/>
    <w:rsid w:val="00994B95"/>
    <w:rsid w:val="00994CC5"/>
    <w:rsid w:val="00994EA0"/>
    <w:rsid w:val="00995132"/>
    <w:rsid w:val="00995B37"/>
    <w:rsid w:val="00996395"/>
    <w:rsid w:val="00996970"/>
    <w:rsid w:val="00996B2A"/>
    <w:rsid w:val="00996EFD"/>
    <w:rsid w:val="00997336"/>
    <w:rsid w:val="00997770"/>
    <w:rsid w:val="009A0C9C"/>
    <w:rsid w:val="009A0FCF"/>
    <w:rsid w:val="009A1207"/>
    <w:rsid w:val="009A1344"/>
    <w:rsid w:val="009A152C"/>
    <w:rsid w:val="009A1A2C"/>
    <w:rsid w:val="009A3177"/>
    <w:rsid w:val="009A40F7"/>
    <w:rsid w:val="009A5538"/>
    <w:rsid w:val="009A5B3E"/>
    <w:rsid w:val="009A6957"/>
    <w:rsid w:val="009A6970"/>
    <w:rsid w:val="009A71D5"/>
    <w:rsid w:val="009B0404"/>
    <w:rsid w:val="009B0456"/>
    <w:rsid w:val="009B05F8"/>
    <w:rsid w:val="009B11BA"/>
    <w:rsid w:val="009B1363"/>
    <w:rsid w:val="009B18CD"/>
    <w:rsid w:val="009B19F8"/>
    <w:rsid w:val="009B3FB6"/>
    <w:rsid w:val="009B48EF"/>
    <w:rsid w:val="009B7472"/>
    <w:rsid w:val="009B778F"/>
    <w:rsid w:val="009C12B1"/>
    <w:rsid w:val="009C1EE8"/>
    <w:rsid w:val="009C23C6"/>
    <w:rsid w:val="009C3606"/>
    <w:rsid w:val="009C4545"/>
    <w:rsid w:val="009C4793"/>
    <w:rsid w:val="009C4CFC"/>
    <w:rsid w:val="009C5312"/>
    <w:rsid w:val="009C554C"/>
    <w:rsid w:val="009C5756"/>
    <w:rsid w:val="009C6248"/>
    <w:rsid w:val="009C6787"/>
    <w:rsid w:val="009C7DC5"/>
    <w:rsid w:val="009D1182"/>
    <w:rsid w:val="009D1619"/>
    <w:rsid w:val="009D1BD8"/>
    <w:rsid w:val="009D2360"/>
    <w:rsid w:val="009D2C0F"/>
    <w:rsid w:val="009D31E3"/>
    <w:rsid w:val="009D3461"/>
    <w:rsid w:val="009D3A2E"/>
    <w:rsid w:val="009D5DFD"/>
    <w:rsid w:val="009D5FCB"/>
    <w:rsid w:val="009D6367"/>
    <w:rsid w:val="009D6742"/>
    <w:rsid w:val="009D6A09"/>
    <w:rsid w:val="009D7043"/>
    <w:rsid w:val="009E0594"/>
    <w:rsid w:val="009E1BF0"/>
    <w:rsid w:val="009E1C4E"/>
    <w:rsid w:val="009E37FA"/>
    <w:rsid w:val="009E4959"/>
    <w:rsid w:val="009E4F4C"/>
    <w:rsid w:val="009E4FF8"/>
    <w:rsid w:val="009E52A7"/>
    <w:rsid w:val="009E5B2D"/>
    <w:rsid w:val="009E6317"/>
    <w:rsid w:val="009E6DCD"/>
    <w:rsid w:val="009E6DE0"/>
    <w:rsid w:val="009E736E"/>
    <w:rsid w:val="009E76B2"/>
    <w:rsid w:val="009E76E0"/>
    <w:rsid w:val="009F00E9"/>
    <w:rsid w:val="009F092A"/>
    <w:rsid w:val="009F1632"/>
    <w:rsid w:val="009F1A06"/>
    <w:rsid w:val="009F1D4A"/>
    <w:rsid w:val="009F2B7B"/>
    <w:rsid w:val="009F312A"/>
    <w:rsid w:val="009F38A6"/>
    <w:rsid w:val="009F3BAD"/>
    <w:rsid w:val="009F4A45"/>
    <w:rsid w:val="009F5091"/>
    <w:rsid w:val="009F6433"/>
    <w:rsid w:val="009F6667"/>
    <w:rsid w:val="009F6728"/>
    <w:rsid w:val="009F719B"/>
    <w:rsid w:val="00A0004C"/>
    <w:rsid w:val="00A00603"/>
    <w:rsid w:val="00A00816"/>
    <w:rsid w:val="00A008BB"/>
    <w:rsid w:val="00A02756"/>
    <w:rsid w:val="00A03EEF"/>
    <w:rsid w:val="00A03F72"/>
    <w:rsid w:val="00A060CE"/>
    <w:rsid w:val="00A071B8"/>
    <w:rsid w:val="00A079D3"/>
    <w:rsid w:val="00A07C9E"/>
    <w:rsid w:val="00A104EE"/>
    <w:rsid w:val="00A1265E"/>
    <w:rsid w:val="00A1295A"/>
    <w:rsid w:val="00A13D91"/>
    <w:rsid w:val="00A144EE"/>
    <w:rsid w:val="00A14A94"/>
    <w:rsid w:val="00A14E22"/>
    <w:rsid w:val="00A14FC4"/>
    <w:rsid w:val="00A15347"/>
    <w:rsid w:val="00A155EB"/>
    <w:rsid w:val="00A15965"/>
    <w:rsid w:val="00A160D3"/>
    <w:rsid w:val="00A17141"/>
    <w:rsid w:val="00A1723B"/>
    <w:rsid w:val="00A2038C"/>
    <w:rsid w:val="00A20BD9"/>
    <w:rsid w:val="00A20C7E"/>
    <w:rsid w:val="00A20EF4"/>
    <w:rsid w:val="00A22625"/>
    <w:rsid w:val="00A233BB"/>
    <w:rsid w:val="00A243AE"/>
    <w:rsid w:val="00A24DC4"/>
    <w:rsid w:val="00A262CB"/>
    <w:rsid w:val="00A312F6"/>
    <w:rsid w:val="00A318B8"/>
    <w:rsid w:val="00A325CD"/>
    <w:rsid w:val="00A33CFF"/>
    <w:rsid w:val="00A34076"/>
    <w:rsid w:val="00A3651A"/>
    <w:rsid w:val="00A3673D"/>
    <w:rsid w:val="00A3712D"/>
    <w:rsid w:val="00A37728"/>
    <w:rsid w:val="00A40A8A"/>
    <w:rsid w:val="00A41DF4"/>
    <w:rsid w:val="00A4241B"/>
    <w:rsid w:val="00A4250F"/>
    <w:rsid w:val="00A427C3"/>
    <w:rsid w:val="00A433A2"/>
    <w:rsid w:val="00A44868"/>
    <w:rsid w:val="00A46591"/>
    <w:rsid w:val="00A46A75"/>
    <w:rsid w:val="00A47152"/>
    <w:rsid w:val="00A474AB"/>
    <w:rsid w:val="00A47E63"/>
    <w:rsid w:val="00A50927"/>
    <w:rsid w:val="00A51955"/>
    <w:rsid w:val="00A52317"/>
    <w:rsid w:val="00A5303C"/>
    <w:rsid w:val="00A54546"/>
    <w:rsid w:val="00A54C71"/>
    <w:rsid w:val="00A55AF4"/>
    <w:rsid w:val="00A55C1A"/>
    <w:rsid w:val="00A56808"/>
    <w:rsid w:val="00A56851"/>
    <w:rsid w:val="00A57499"/>
    <w:rsid w:val="00A6123E"/>
    <w:rsid w:val="00A63AAE"/>
    <w:rsid w:val="00A64E47"/>
    <w:rsid w:val="00A65CF9"/>
    <w:rsid w:val="00A6618D"/>
    <w:rsid w:val="00A66539"/>
    <w:rsid w:val="00A6659A"/>
    <w:rsid w:val="00A67B5B"/>
    <w:rsid w:val="00A67F4E"/>
    <w:rsid w:val="00A7016B"/>
    <w:rsid w:val="00A70388"/>
    <w:rsid w:val="00A70950"/>
    <w:rsid w:val="00A72234"/>
    <w:rsid w:val="00A724D6"/>
    <w:rsid w:val="00A72A07"/>
    <w:rsid w:val="00A72C74"/>
    <w:rsid w:val="00A73DAF"/>
    <w:rsid w:val="00A744C0"/>
    <w:rsid w:val="00A747C8"/>
    <w:rsid w:val="00A747E7"/>
    <w:rsid w:val="00A753B7"/>
    <w:rsid w:val="00A758C1"/>
    <w:rsid w:val="00A75CEC"/>
    <w:rsid w:val="00A7602E"/>
    <w:rsid w:val="00A763E1"/>
    <w:rsid w:val="00A76DC0"/>
    <w:rsid w:val="00A77307"/>
    <w:rsid w:val="00A77E7C"/>
    <w:rsid w:val="00A80062"/>
    <w:rsid w:val="00A80D70"/>
    <w:rsid w:val="00A80F63"/>
    <w:rsid w:val="00A8105E"/>
    <w:rsid w:val="00A81D71"/>
    <w:rsid w:val="00A82304"/>
    <w:rsid w:val="00A82951"/>
    <w:rsid w:val="00A82D95"/>
    <w:rsid w:val="00A8306C"/>
    <w:rsid w:val="00A845BB"/>
    <w:rsid w:val="00A851C0"/>
    <w:rsid w:val="00A86382"/>
    <w:rsid w:val="00A872E7"/>
    <w:rsid w:val="00A8757D"/>
    <w:rsid w:val="00A87718"/>
    <w:rsid w:val="00A90498"/>
    <w:rsid w:val="00A90649"/>
    <w:rsid w:val="00A90DF1"/>
    <w:rsid w:val="00A91254"/>
    <w:rsid w:val="00A93714"/>
    <w:rsid w:val="00A94223"/>
    <w:rsid w:val="00A9643B"/>
    <w:rsid w:val="00A96DCF"/>
    <w:rsid w:val="00AA033A"/>
    <w:rsid w:val="00AA1CAA"/>
    <w:rsid w:val="00AA1FD3"/>
    <w:rsid w:val="00AA2EC0"/>
    <w:rsid w:val="00AA497E"/>
    <w:rsid w:val="00AA5D0A"/>
    <w:rsid w:val="00AA7BA0"/>
    <w:rsid w:val="00AB2567"/>
    <w:rsid w:val="00AB451F"/>
    <w:rsid w:val="00AB57FE"/>
    <w:rsid w:val="00AB691E"/>
    <w:rsid w:val="00AB7383"/>
    <w:rsid w:val="00AB7BF0"/>
    <w:rsid w:val="00AB7C93"/>
    <w:rsid w:val="00AC01DB"/>
    <w:rsid w:val="00AC0A33"/>
    <w:rsid w:val="00AC3182"/>
    <w:rsid w:val="00AC320B"/>
    <w:rsid w:val="00AC3647"/>
    <w:rsid w:val="00AC3C19"/>
    <w:rsid w:val="00AC553F"/>
    <w:rsid w:val="00AC6411"/>
    <w:rsid w:val="00AC7F54"/>
    <w:rsid w:val="00AD0A59"/>
    <w:rsid w:val="00AD0D0F"/>
    <w:rsid w:val="00AD170B"/>
    <w:rsid w:val="00AD24E5"/>
    <w:rsid w:val="00AD2DBD"/>
    <w:rsid w:val="00AD374E"/>
    <w:rsid w:val="00AD4B35"/>
    <w:rsid w:val="00AD5827"/>
    <w:rsid w:val="00AD7CAB"/>
    <w:rsid w:val="00AE01A6"/>
    <w:rsid w:val="00AE05C1"/>
    <w:rsid w:val="00AE08EE"/>
    <w:rsid w:val="00AE0B1D"/>
    <w:rsid w:val="00AE0E23"/>
    <w:rsid w:val="00AE12EA"/>
    <w:rsid w:val="00AE28A4"/>
    <w:rsid w:val="00AE32BB"/>
    <w:rsid w:val="00AE4C36"/>
    <w:rsid w:val="00AE5259"/>
    <w:rsid w:val="00AE52CD"/>
    <w:rsid w:val="00AE5B75"/>
    <w:rsid w:val="00AE61CD"/>
    <w:rsid w:val="00AE62CC"/>
    <w:rsid w:val="00AF0983"/>
    <w:rsid w:val="00AF2608"/>
    <w:rsid w:val="00AF35EB"/>
    <w:rsid w:val="00AF3EFE"/>
    <w:rsid w:val="00AF4758"/>
    <w:rsid w:val="00AF4AF3"/>
    <w:rsid w:val="00AF5237"/>
    <w:rsid w:val="00AF5322"/>
    <w:rsid w:val="00AF77BF"/>
    <w:rsid w:val="00AF7914"/>
    <w:rsid w:val="00B0029C"/>
    <w:rsid w:val="00B00602"/>
    <w:rsid w:val="00B04468"/>
    <w:rsid w:val="00B055B5"/>
    <w:rsid w:val="00B05620"/>
    <w:rsid w:val="00B06A84"/>
    <w:rsid w:val="00B06C25"/>
    <w:rsid w:val="00B074D5"/>
    <w:rsid w:val="00B1003E"/>
    <w:rsid w:val="00B1092E"/>
    <w:rsid w:val="00B10993"/>
    <w:rsid w:val="00B112A0"/>
    <w:rsid w:val="00B1154D"/>
    <w:rsid w:val="00B11989"/>
    <w:rsid w:val="00B11C53"/>
    <w:rsid w:val="00B12561"/>
    <w:rsid w:val="00B12746"/>
    <w:rsid w:val="00B12908"/>
    <w:rsid w:val="00B12B15"/>
    <w:rsid w:val="00B13454"/>
    <w:rsid w:val="00B13823"/>
    <w:rsid w:val="00B13D95"/>
    <w:rsid w:val="00B1404B"/>
    <w:rsid w:val="00B16A70"/>
    <w:rsid w:val="00B205AB"/>
    <w:rsid w:val="00B20784"/>
    <w:rsid w:val="00B20DC0"/>
    <w:rsid w:val="00B20E78"/>
    <w:rsid w:val="00B21C9E"/>
    <w:rsid w:val="00B220AB"/>
    <w:rsid w:val="00B2263B"/>
    <w:rsid w:val="00B234A7"/>
    <w:rsid w:val="00B23BBE"/>
    <w:rsid w:val="00B23C28"/>
    <w:rsid w:val="00B2579D"/>
    <w:rsid w:val="00B2626E"/>
    <w:rsid w:val="00B27348"/>
    <w:rsid w:val="00B27948"/>
    <w:rsid w:val="00B30DA4"/>
    <w:rsid w:val="00B315B1"/>
    <w:rsid w:val="00B31F7D"/>
    <w:rsid w:val="00B32AC7"/>
    <w:rsid w:val="00B337EC"/>
    <w:rsid w:val="00B354EC"/>
    <w:rsid w:val="00B35528"/>
    <w:rsid w:val="00B36778"/>
    <w:rsid w:val="00B36AE9"/>
    <w:rsid w:val="00B36C3A"/>
    <w:rsid w:val="00B36E7E"/>
    <w:rsid w:val="00B3733B"/>
    <w:rsid w:val="00B37589"/>
    <w:rsid w:val="00B407C6"/>
    <w:rsid w:val="00B41016"/>
    <w:rsid w:val="00B417F2"/>
    <w:rsid w:val="00B417FA"/>
    <w:rsid w:val="00B42C75"/>
    <w:rsid w:val="00B44D38"/>
    <w:rsid w:val="00B465E3"/>
    <w:rsid w:val="00B46CF6"/>
    <w:rsid w:val="00B46EA5"/>
    <w:rsid w:val="00B47608"/>
    <w:rsid w:val="00B47961"/>
    <w:rsid w:val="00B5024E"/>
    <w:rsid w:val="00B50447"/>
    <w:rsid w:val="00B51BBC"/>
    <w:rsid w:val="00B52C8B"/>
    <w:rsid w:val="00B5393F"/>
    <w:rsid w:val="00B54486"/>
    <w:rsid w:val="00B5631B"/>
    <w:rsid w:val="00B5643C"/>
    <w:rsid w:val="00B56E17"/>
    <w:rsid w:val="00B572FA"/>
    <w:rsid w:val="00B5754B"/>
    <w:rsid w:val="00B579F7"/>
    <w:rsid w:val="00B6033D"/>
    <w:rsid w:val="00B607AB"/>
    <w:rsid w:val="00B60FC3"/>
    <w:rsid w:val="00B6228B"/>
    <w:rsid w:val="00B62398"/>
    <w:rsid w:val="00B62655"/>
    <w:rsid w:val="00B63CF6"/>
    <w:rsid w:val="00B64653"/>
    <w:rsid w:val="00B651F2"/>
    <w:rsid w:val="00B652FF"/>
    <w:rsid w:val="00B66793"/>
    <w:rsid w:val="00B66CC5"/>
    <w:rsid w:val="00B67694"/>
    <w:rsid w:val="00B73698"/>
    <w:rsid w:val="00B7395A"/>
    <w:rsid w:val="00B742CB"/>
    <w:rsid w:val="00B74839"/>
    <w:rsid w:val="00B74AEF"/>
    <w:rsid w:val="00B74E61"/>
    <w:rsid w:val="00B74FB7"/>
    <w:rsid w:val="00B751BB"/>
    <w:rsid w:val="00B75B38"/>
    <w:rsid w:val="00B760CB"/>
    <w:rsid w:val="00B767E9"/>
    <w:rsid w:val="00B76C9D"/>
    <w:rsid w:val="00B77A90"/>
    <w:rsid w:val="00B77F21"/>
    <w:rsid w:val="00B80CA5"/>
    <w:rsid w:val="00B81BA4"/>
    <w:rsid w:val="00B82182"/>
    <w:rsid w:val="00B82A6D"/>
    <w:rsid w:val="00B82FCC"/>
    <w:rsid w:val="00B83178"/>
    <w:rsid w:val="00B8336B"/>
    <w:rsid w:val="00B8376C"/>
    <w:rsid w:val="00B84F6C"/>
    <w:rsid w:val="00B854EA"/>
    <w:rsid w:val="00B86718"/>
    <w:rsid w:val="00B875E2"/>
    <w:rsid w:val="00B87F64"/>
    <w:rsid w:val="00B903AE"/>
    <w:rsid w:val="00B90A75"/>
    <w:rsid w:val="00B90F14"/>
    <w:rsid w:val="00B919DA"/>
    <w:rsid w:val="00B92730"/>
    <w:rsid w:val="00B930EE"/>
    <w:rsid w:val="00B93707"/>
    <w:rsid w:val="00B93AAC"/>
    <w:rsid w:val="00B93D52"/>
    <w:rsid w:val="00B93E20"/>
    <w:rsid w:val="00B95062"/>
    <w:rsid w:val="00B958FE"/>
    <w:rsid w:val="00B96392"/>
    <w:rsid w:val="00B973CA"/>
    <w:rsid w:val="00B97EDE"/>
    <w:rsid w:val="00BA05D9"/>
    <w:rsid w:val="00BA1FE6"/>
    <w:rsid w:val="00BA26C0"/>
    <w:rsid w:val="00BA2E5B"/>
    <w:rsid w:val="00BA354F"/>
    <w:rsid w:val="00BA48B0"/>
    <w:rsid w:val="00BA616E"/>
    <w:rsid w:val="00BA6355"/>
    <w:rsid w:val="00BA6829"/>
    <w:rsid w:val="00BA6988"/>
    <w:rsid w:val="00BA73BF"/>
    <w:rsid w:val="00BA77C5"/>
    <w:rsid w:val="00BA78A4"/>
    <w:rsid w:val="00BB041C"/>
    <w:rsid w:val="00BB1892"/>
    <w:rsid w:val="00BB1B87"/>
    <w:rsid w:val="00BB28F4"/>
    <w:rsid w:val="00BB3B75"/>
    <w:rsid w:val="00BB460F"/>
    <w:rsid w:val="00BB4CAF"/>
    <w:rsid w:val="00BB5041"/>
    <w:rsid w:val="00BB652C"/>
    <w:rsid w:val="00BB6768"/>
    <w:rsid w:val="00BB67C2"/>
    <w:rsid w:val="00BB6A03"/>
    <w:rsid w:val="00BB6A27"/>
    <w:rsid w:val="00BB7395"/>
    <w:rsid w:val="00BC01DE"/>
    <w:rsid w:val="00BC28F0"/>
    <w:rsid w:val="00BC2D63"/>
    <w:rsid w:val="00BC4525"/>
    <w:rsid w:val="00BC48E0"/>
    <w:rsid w:val="00BC5199"/>
    <w:rsid w:val="00BC6EC1"/>
    <w:rsid w:val="00BC6F29"/>
    <w:rsid w:val="00BD0AAB"/>
    <w:rsid w:val="00BD0EF9"/>
    <w:rsid w:val="00BD0FE9"/>
    <w:rsid w:val="00BD184A"/>
    <w:rsid w:val="00BD1B4C"/>
    <w:rsid w:val="00BD70F8"/>
    <w:rsid w:val="00BD77C7"/>
    <w:rsid w:val="00BD7A1A"/>
    <w:rsid w:val="00BE07F8"/>
    <w:rsid w:val="00BE1389"/>
    <w:rsid w:val="00BE2044"/>
    <w:rsid w:val="00BE24C5"/>
    <w:rsid w:val="00BE4CDD"/>
    <w:rsid w:val="00BE6247"/>
    <w:rsid w:val="00BE6683"/>
    <w:rsid w:val="00BE6AE9"/>
    <w:rsid w:val="00BE7BB7"/>
    <w:rsid w:val="00BF1272"/>
    <w:rsid w:val="00BF2ADA"/>
    <w:rsid w:val="00BF352A"/>
    <w:rsid w:val="00BF5280"/>
    <w:rsid w:val="00BF53E1"/>
    <w:rsid w:val="00BF5E60"/>
    <w:rsid w:val="00BF6115"/>
    <w:rsid w:val="00BF67D0"/>
    <w:rsid w:val="00C00668"/>
    <w:rsid w:val="00C00D18"/>
    <w:rsid w:val="00C01512"/>
    <w:rsid w:val="00C01513"/>
    <w:rsid w:val="00C01B29"/>
    <w:rsid w:val="00C01D43"/>
    <w:rsid w:val="00C02D7D"/>
    <w:rsid w:val="00C0344B"/>
    <w:rsid w:val="00C03D8C"/>
    <w:rsid w:val="00C05D99"/>
    <w:rsid w:val="00C060A6"/>
    <w:rsid w:val="00C07A88"/>
    <w:rsid w:val="00C07B1F"/>
    <w:rsid w:val="00C07C15"/>
    <w:rsid w:val="00C10FFF"/>
    <w:rsid w:val="00C1139F"/>
    <w:rsid w:val="00C11959"/>
    <w:rsid w:val="00C12EF6"/>
    <w:rsid w:val="00C1320C"/>
    <w:rsid w:val="00C15D1F"/>
    <w:rsid w:val="00C1607C"/>
    <w:rsid w:val="00C17D4F"/>
    <w:rsid w:val="00C17F4D"/>
    <w:rsid w:val="00C21217"/>
    <w:rsid w:val="00C214DF"/>
    <w:rsid w:val="00C220A3"/>
    <w:rsid w:val="00C226A4"/>
    <w:rsid w:val="00C22FBB"/>
    <w:rsid w:val="00C23347"/>
    <w:rsid w:val="00C23793"/>
    <w:rsid w:val="00C25D8B"/>
    <w:rsid w:val="00C26DD0"/>
    <w:rsid w:val="00C27265"/>
    <w:rsid w:val="00C27D1A"/>
    <w:rsid w:val="00C30ACE"/>
    <w:rsid w:val="00C30F8D"/>
    <w:rsid w:val="00C31117"/>
    <w:rsid w:val="00C31B01"/>
    <w:rsid w:val="00C32A20"/>
    <w:rsid w:val="00C33099"/>
    <w:rsid w:val="00C35AEE"/>
    <w:rsid w:val="00C35DE1"/>
    <w:rsid w:val="00C370F6"/>
    <w:rsid w:val="00C40F74"/>
    <w:rsid w:val="00C41B9B"/>
    <w:rsid w:val="00C41BAA"/>
    <w:rsid w:val="00C42172"/>
    <w:rsid w:val="00C4258C"/>
    <w:rsid w:val="00C43250"/>
    <w:rsid w:val="00C43338"/>
    <w:rsid w:val="00C4333B"/>
    <w:rsid w:val="00C4372A"/>
    <w:rsid w:val="00C43C18"/>
    <w:rsid w:val="00C44930"/>
    <w:rsid w:val="00C467D4"/>
    <w:rsid w:val="00C4711F"/>
    <w:rsid w:val="00C47433"/>
    <w:rsid w:val="00C47913"/>
    <w:rsid w:val="00C51CAA"/>
    <w:rsid w:val="00C51D63"/>
    <w:rsid w:val="00C52408"/>
    <w:rsid w:val="00C52756"/>
    <w:rsid w:val="00C52774"/>
    <w:rsid w:val="00C52A06"/>
    <w:rsid w:val="00C52B89"/>
    <w:rsid w:val="00C53EAA"/>
    <w:rsid w:val="00C54845"/>
    <w:rsid w:val="00C55407"/>
    <w:rsid w:val="00C55C7A"/>
    <w:rsid w:val="00C5652A"/>
    <w:rsid w:val="00C574FD"/>
    <w:rsid w:val="00C57621"/>
    <w:rsid w:val="00C60000"/>
    <w:rsid w:val="00C621A3"/>
    <w:rsid w:val="00C6262F"/>
    <w:rsid w:val="00C62ADA"/>
    <w:rsid w:val="00C6383D"/>
    <w:rsid w:val="00C63D50"/>
    <w:rsid w:val="00C63E31"/>
    <w:rsid w:val="00C645E8"/>
    <w:rsid w:val="00C64842"/>
    <w:rsid w:val="00C655D3"/>
    <w:rsid w:val="00C656C9"/>
    <w:rsid w:val="00C65EE4"/>
    <w:rsid w:val="00C66F91"/>
    <w:rsid w:val="00C67391"/>
    <w:rsid w:val="00C70ADF"/>
    <w:rsid w:val="00C70BE5"/>
    <w:rsid w:val="00C70D70"/>
    <w:rsid w:val="00C71135"/>
    <w:rsid w:val="00C7114A"/>
    <w:rsid w:val="00C712BE"/>
    <w:rsid w:val="00C7299C"/>
    <w:rsid w:val="00C72EE0"/>
    <w:rsid w:val="00C734AE"/>
    <w:rsid w:val="00C73615"/>
    <w:rsid w:val="00C73698"/>
    <w:rsid w:val="00C74361"/>
    <w:rsid w:val="00C745A8"/>
    <w:rsid w:val="00C75CC0"/>
    <w:rsid w:val="00C77070"/>
    <w:rsid w:val="00C77553"/>
    <w:rsid w:val="00C800EA"/>
    <w:rsid w:val="00C800EB"/>
    <w:rsid w:val="00C80331"/>
    <w:rsid w:val="00C80A14"/>
    <w:rsid w:val="00C80D1D"/>
    <w:rsid w:val="00C8158B"/>
    <w:rsid w:val="00C82E93"/>
    <w:rsid w:val="00C8303E"/>
    <w:rsid w:val="00C83712"/>
    <w:rsid w:val="00C83CF2"/>
    <w:rsid w:val="00C844C1"/>
    <w:rsid w:val="00C857EA"/>
    <w:rsid w:val="00C85A24"/>
    <w:rsid w:val="00C865B2"/>
    <w:rsid w:val="00C865F7"/>
    <w:rsid w:val="00C868DB"/>
    <w:rsid w:val="00C86989"/>
    <w:rsid w:val="00C86F1A"/>
    <w:rsid w:val="00C86F1F"/>
    <w:rsid w:val="00C872B4"/>
    <w:rsid w:val="00C873D6"/>
    <w:rsid w:val="00C87B80"/>
    <w:rsid w:val="00C904F7"/>
    <w:rsid w:val="00C92143"/>
    <w:rsid w:val="00C927A8"/>
    <w:rsid w:val="00C92C71"/>
    <w:rsid w:val="00C92E3D"/>
    <w:rsid w:val="00C93097"/>
    <w:rsid w:val="00C9340A"/>
    <w:rsid w:val="00C93C9D"/>
    <w:rsid w:val="00C94723"/>
    <w:rsid w:val="00C94ADF"/>
    <w:rsid w:val="00C94DB4"/>
    <w:rsid w:val="00C97565"/>
    <w:rsid w:val="00CA1037"/>
    <w:rsid w:val="00CA2738"/>
    <w:rsid w:val="00CA2C90"/>
    <w:rsid w:val="00CA3359"/>
    <w:rsid w:val="00CA3EFD"/>
    <w:rsid w:val="00CA6813"/>
    <w:rsid w:val="00CA68F3"/>
    <w:rsid w:val="00CA6CBD"/>
    <w:rsid w:val="00CA749F"/>
    <w:rsid w:val="00CA7A5B"/>
    <w:rsid w:val="00CB0136"/>
    <w:rsid w:val="00CB0227"/>
    <w:rsid w:val="00CB065B"/>
    <w:rsid w:val="00CB10F1"/>
    <w:rsid w:val="00CB1C00"/>
    <w:rsid w:val="00CB321A"/>
    <w:rsid w:val="00CB53BA"/>
    <w:rsid w:val="00CB637C"/>
    <w:rsid w:val="00CB6646"/>
    <w:rsid w:val="00CB66A4"/>
    <w:rsid w:val="00CB6E8B"/>
    <w:rsid w:val="00CB76F8"/>
    <w:rsid w:val="00CC1001"/>
    <w:rsid w:val="00CC1601"/>
    <w:rsid w:val="00CC1A97"/>
    <w:rsid w:val="00CC27DE"/>
    <w:rsid w:val="00CC290B"/>
    <w:rsid w:val="00CC2D34"/>
    <w:rsid w:val="00CC4E31"/>
    <w:rsid w:val="00CC51FA"/>
    <w:rsid w:val="00CC5757"/>
    <w:rsid w:val="00CC57C9"/>
    <w:rsid w:val="00CC673B"/>
    <w:rsid w:val="00CC6B8C"/>
    <w:rsid w:val="00CC7997"/>
    <w:rsid w:val="00CD0F1F"/>
    <w:rsid w:val="00CD10AF"/>
    <w:rsid w:val="00CD12B2"/>
    <w:rsid w:val="00CD1AE9"/>
    <w:rsid w:val="00CD1E5D"/>
    <w:rsid w:val="00CD1E75"/>
    <w:rsid w:val="00CD21A1"/>
    <w:rsid w:val="00CD2DFA"/>
    <w:rsid w:val="00CD4314"/>
    <w:rsid w:val="00CD7084"/>
    <w:rsid w:val="00CD70DE"/>
    <w:rsid w:val="00CD72F2"/>
    <w:rsid w:val="00CE1446"/>
    <w:rsid w:val="00CE162B"/>
    <w:rsid w:val="00CE2D68"/>
    <w:rsid w:val="00CE2DBF"/>
    <w:rsid w:val="00CE3027"/>
    <w:rsid w:val="00CE4C89"/>
    <w:rsid w:val="00CE4D16"/>
    <w:rsid w:val="00CE50B1"/>
    <w:rsid w:val="00CE5322"/>
    <w:rsid w:val="00CE5530"/>
    <w:rsid w:val="00CE6D47"/>
    <w:rsid w:val="00CF011C"/>
    <w:rsid w:val="00CF1C23"/>
    <w:rsid w:val="00CF25FA"/>
    <w:rsid w:val="00CF27A1"/>
    <w:rsid w:val="00CF3097"/>
    <w:rsid w:val="00CF43B7"/>
    <w:rsid w:val="00CF5F63"/>
    <w:rsid w:val="00CF5F6C"/>
    <w:rsid w:val="00CF679B"/>
    <w:rsid w:val="00CF6882"/>
    <w:rsid w:val="00D00776"/>
    <w:rsid w:val="00D01B27"/>
    <w:rsid w:val="00D0470A"/>
    <w:rsid w:val="00D05A45"/>
    <w:rsid w:val="00D068D8"/>
    <w:rsid w:val="00D073DE"/>
    <w:rsid w:val="00D076C1"/>
    <w:rsid w:val="00D07B24"/>
    <w:rsid w:val="00D10AB9"/>
    <w:rsid w:val="00D110B2"/>
    <w:rsid w:val="00D123F1"/>
    <w:rsid w:val="00D1497C"/>
    <w:rsid w:val="00D16E46"/>
    <w:rsid w:val="00D200C2"/>
    <w:rsid w:val="00D2042F"/>
    <w:rsid w:val="00D21719"/>
    <w:rsid w:val="00D21C13"/>
    <w:rsid w:val="00D2232A"/>
    <w:rsid w:val="00D22E90"/>
    <w:rsid w:val="00D23291"/>
    <w:rsid w:val="00D238E0"/>
    <w:rsid w:val="00D23EA7"/>
    <w:rsid w:val="00D24F8A"/>
    <w:rsid w:val="00D24FE3"/>
    <w:rsid w:val="00D2537B"/>
    <w:rsid w:val="00D25428"/>
    <w:rsid w:val="00D25A23"/>
    <w:rsid w:val="00D274C9"/>
    <w:rsid w:val="00D27917"/>
    <w:rsid w:val="00D30AF8"/>
    <w:rsid w:val="00D30B2D"/>
    <w:rsid w:val="00D3149C"/>
    <w:rsid w:val="00D32F34"/>
    <w:rsid w:val="00D33EA7"/>
    <w:rsid w:val="00D34998"/>
    <w:rsid w:val="00D34A06"/>
    <w:rsid w:val="00D3560C"/>
    <w:rsid w:val="00D358CE"/>
    <w:rsid w:val="00D35B91"/>
    <w:rsid w:val="00D36AB6"/>
    <w:rsid w:val="00D37807"/>
    <w:rsid w:val="00D409F3"/>
    <w:rsid w:val="00D41A9F"/>
    <w:rsid w:val="00D42CB5"/>
    <w:rsid w:val="00D4305F"/>
    <w:rsid w:val="00D43485"/>
    <w:rsid w:val="00D43881"/>
    <w:rsid w:val="00D43D1B"/>
    <w:rsid w:val="00D445C2"/>
    <w:rsid w:val="00D45F51"/>
    <w:rsid w:val="00D4687D"/>
    <w:rsid w:val="00D46DF7"/>
    <w:rsid w:val="00D50EB2"/>
    <w:rsid w:val="00D52549"/>
    <w:rsid w:val="00D52F69"/>
    <w:rsid w:val="00D531FE"/>
    <w:rsid w:val="00D5438D"/>
    <w:rsid w:val="00D55120"/>
    <w:rsid w:val="00D5664D"/>
    <w:rsid w:val="00D56D84"/>
    <w:rsid w:val="00D57BD2"/>
    <w:rsid w:val="00D6109F"/>
    <w:rsid w:val="00D6217E"/>
    <w:rsid w:val="00D62666"/>
    <w:rsid w:val="00D62E2F"/>
    <w:rsid w:val="00D6307D"/>
    <w:rsid w:val="00D63DAB"/>
    <w:rsid w:val="00D641BC"/>
    <w:rsid w:val="00D64307"/>
    <w:rsid w:val="00D64A8B"/>
    <w:rsid w:val="00D64DEE"/>
    <w:rsid w:val="00D64F32"/>
    <w:rsid w:val="00D66098"/>
    <w:rsid w:val="00D67171"/>
    <w:rsid w:val="00D67BF0"/>
    <w:rsid w:val="00D70568"/>
    <w:rsid w:val="00D71805"/>
    <w:rsid w:val="00D71DE8"/>
    <w:rsid w:val="00D73085"/>
    <w:rsid w:val="00D730FD"/>
    <w:rsid w:val="00D746BF"/>
    <w:rsid w:val="00D74C31"/>
    <w:rsid w:val="00D74C68"/>
    <w:rsid w:val="00D74FD7"/>
    <w:rsid w:val="00D74FE1"/>
    <w:rsid w:val="00D7541E"/>
    <w:rsid w:val="00D76507"/>
    <w:rsid w:val="00D77079"/>
    <w:rsid w:val="00D774EA"/>
    <w:rsid w:val="00D77E69"/>
    <w:rsid w:val="00D77F99"/>
    <w:rsid w:val="00D80600"/>
    <w:rsid w:val="00D806D9"/>
    <w:rsid w:val="00D80803"/>
    <w:rsid w:val="00D82A1D"/>
    <w:rsid w:val="00D83520"/>
    <w:rsid w:val="00D840CE"/>
    <w:rsid w:val="00D843C7"/>
    <w:rsid w:val="00D8445D"/>
    <w:rsid w:val="00D85A1A"/>
    <w:rsid w:val="00D85D77"/>
    <w:rsid w:val="00D86F66"/>
    <w:rsid w:val="00D8763C"/>
    <w:rsid w:val="00D879B5"/>
    <w:rsid w:val="00D91019"/>
    <w:rsid w:val="00D91C2D"/>
    <w:rsid w:val="00D931C9"/>
    <w:rsid w:val="00D93382"/>
    <w:rsid w:val="00D93BB3"/>
    <w:rsid w:val="00D94024"/>
    <w:rsid w:val="00D952C7"/>
    <w:rsid w:val="00D955E2"/>
    <w:rsid w:val="00D95C86"/>
    <w:rsid w:val="00D95C8D"/>
    <w:rsid w:val="00D96021"/>
    <w:rsid w:val="00D966CA"/>
    <w:rsid w:val="00D96B1E"/>
    <w:rsid w:val="00D972F4"/>
    <w:rsid w:val="00D97993"/>
    <w:rsid w:val="00D97B80"/>
    <w:rsid w:val="00DA023F"/>
    <w:rsid w:val="00DA05E4"/>
    <w:rsid w:val="00DA10D9"/>
    <w:rsid w:val="00DA187F"/>
    <w:rsid w:val="00DA2B20"/>
    <w:rsid w:val="00DA329D"/>
    <w:rsid w:val="00DA40A2"/>
    <w:rsid w:val="00DA4EE3"/>
    <w:rsid w:val="00DA5167"/>
    <w:rsid w:val="00DA53C0"/>
    <w:rsid w:val="00DA5F67"/>
    <w:rsid w:val="00DA6ADF"/>
    <w:rsid w:val="00DA7BD0"/>
    <w:rsid w:val="00DA7F9A"/>
    <w:rsid w:val="00DB2D2B"/>
    <w:rsid w:val="00DB3929"/>
    <w:rsid w:val="00DB4CE8"/>
    <w:rsid w:val="00DB4CF6"/>
    <w:rsid w:val="00DB5090"/>
    <w:rsid w:val="00DB6F70"/>
    <w:rsid w:val="00DB78AF"/>
    <w:rsid w:val="00DB79DB"/>
    <w:rsid w:val="00DB7F6A"/>
    <w:rsid w:val="00DC1DE4"/>
    <w:rsid w:val="00DC2381"/>
    <w:rsid w:val="00DC2BDF"/>
    <w:rsid w:val="00DC2EC0"/>
    <w:rsid w:val="00DC3676"/>
    <w:rsid w:val="00DC3D59"/>
    <w:rsid w:val="00DC53D7"/>
    <w:rsid w:val="00DC6554"/>
    <w:rsid w:val="00DC6A09"/>
    <w:rsid w:val="00DC74C6"/>
    <w:rsid w:val="00DC7E81"/>
    <w:rsid w:val="00DD072A"/>
    <w:rsid w:val="00DD1F79"/>
    <w:rsid w:val="00DD2716"/>
    <w:rsid w:val="00DD2748"/>
    <w:rsid w:val="00DD29E9"/>
    <w:rsid w:val="00DD2F98"/>
    <w:rsid w:val="00DD4748"/>
    <w:rsid w:val="00DD4D11"/>
    <w:rsid w:val="00DD5053"/>
    <w:rsid w:val="00DD5DF5"/>
    <w:rsid w:val="00DD695D"/>
    <w:rsid w:val="00DD76CA"/>
    <w:rsid w:val="00DD7F51"/>
    <w:rsid w:val="00DE053F"/>
    <w:rsid w:val="00DE0E95"/>
    <w:rsid w:val="00DE1D69"/>
    <w:rsid w:val="00DE25F9"/>
    <w:rsid w:val="00DE3B58"/>
    <w:rsid w:val="00DE3E50"/>
    <w:rsid w:val="00DE4E09"/>
    <w:rsid w:val="00DE51FA"/>
    <w:rsid w:val="00DE6355"/>
    <w:rsid w:val="00DE6956"/>
    <w:rsid w:val="00DE6D9A"/>
    <w:rsid w:val="00DE6FD5"/>
    <w:rsid w:val="00DE71E5"/>
    <w:rsid w:val="00DE75BA"/>
    <w:rsid w:val="00DE7647"/>
    <w:rsid w:val="00DF0AAD"/>
    <w:rsid w:val="00DF2FEA"/>
    <w:rsid w:val="00DF3D59"/>
    <w:rsid w:val="00E00CD0"/>
    <w:rsid w:val="00E01AE6"/>
    <w:rsid w:val="00E01EDA"/>
    <w:rsid w:val="00E042B5"/>
    <w:rsid w:val="00E04766"/>
    <w:rsid w:val="00E04BC2"/>
    <w:rsid w:val="00E05AAF"/>
    <w:rsid w:val="00E05D8D"/>
    <w:rsid w:val="00E06790"/>
    <w:rsid w:val="00E06B80"/>
    <w:rsid w:val="00E130C0"/>
    <w:rsid w:val="00E13441"/>
    <w:rsid w:val="00E13EF8"/>
    <w:rsid w:val="00E14378"/>
    <w:rsid w:val="00E1477F"/>
    <w:rsid w:val="00E1533B"/>
    <w:rsid w:val="00E15860"/>
    <w:rsid w:val="00E15CCC"/>
    <w:rsid w:val="00E16C60"/>
    <w:rsid w:val="00E2370D"/>
    <w:rsid w:val="00E238DF"/>
    <w:rsid w:val="00E2392B"/>
    <w:rsid w:val="00E23F87"/>
    <w:rsid w:val="00E243FF"/>
    <w:rsid w:val="00E24D0C"/>
    <w:rsid w:val="00E270C2"/>
    <w:rsid w:val="00E278AA"/>
    <w:rsid w:val="00E279A4"/>
    <w:rsid w:val="00E27A34"/>
    <w:rsid w:val="00E27CED"/>
    <w:rsid w:val="00E3050A"/>
    <w:rsid w:val="00E30976"/>
    <w:rsid w:val="00E31814"/>
    <w:rsid w:val="00E319AD"/>
    <w:rsid w:val="00E3376C"/>
    <w:rsid w:val="00E3480F"/>
    <w:rsid w:val="00E34D9A"/>
    <w:rsid w:val="00E351A2"/>
    <w:rsid w:val="00E36762"/>
    <w:rsid w:val="00E375FD"/>
    <w:rsid w:val="00E378E9"/>
    <w:rsid w:val="00E37C17"/>
    <w:rsid w:val="00E37CF3"/>
    <w:rsid w:val="00E37FBB"/>
    <w:rsid w:val="00E421A4"/>
    <w:rsid w:val="00E42CF5"/>
    <w:rsid w:val="00E42F37"/>
    <w:rsid w:val="00E432BC"/>
    <w:rsid w:val="00E43305"/>
    <w:rsid w:val="00E4353F"/>
    <w:rsid w:val="00E4490D"/>
    <w:rsid w:val="00E44FB8"/>
    <w:rsid w:val="00E45D59"/>
    <w:rsid w:val="00E470A2"/>
    <w:rsid w:val="00E4732C"/>
    <w:rsid w:val="00E47500"/>
    <w:rsid w:val="00E477F6"/>
    <w:rsid w:val="00E50BB6"/>
    <w:rsid w:val="00E5189D"/>
    <w:rsid w:val="00E51A78"/>
    <w:rsid w:val="00E52D47"/>
    <w:rsid w:val="00E5410D"/>
    <w:rsid w:val="00E5442F"/>
    <w:rsid w:val="00E54A52"/>
    <w:rsid w:val="00E54B08"/>
    <w:rsid w:val="00E55BA6"/>
    <w:rsid w:val="00E563B4"/>
    <w:rsid w:val="00E56D01"/>
    <w:rsid w:val="00E56DB4"/>
    <w:rsid w:val="00E56E1E"/>
    <w:rsid w:val="00E56F24"/>
    <w:rsid w:val="00E601B8"/>
    <w:rsid w:val="00E60311"/>
    <w:rsid w:val="00E604DD"/>
    <w:rsid w:val="00E62D9B"/>
    <w:rsid w:val="00E63C71"/>
    <w:rsid w:val="00E64553"/>
    <w:rsid w:val="00E646CF"/>
    <w:rsid w:val="00E64E69"/>
    <w:rsid w:val="00E65550"/>
    <w:rsid w:val="00E65917"/>
    <w:rsid w:val="00E70013"/>
    <w:rsid w:val="00E724BA"/>
    <w:rsid w:val="00E7310E"/>
    <w:rsid w:val="00E74B86"/>
    <w:rsid w:val="00E758C8"/>
    <w:rsid w:val="00E75BCE"/>
    <w:rsid w:val="00E75D7A"/>
    <w:rsid w:val="00E76BCE"/>
    <w:rsid w:val="00E77676"/>
    <w:rsid w:val="00E80775"/>
    <w:rsid w:val="00E81862"/>
    <w:rsid w:val="00E81FC0"/>
    <w:rsid w:val="00E81FEB"/>
    <w:rsid w:val="00E8415B"/>
    <w:rsid w:val="00E849F4"/>
    <w:rsid w:val="00E84D3E"/>
    <w:rsid w:val="00E856E0"/>
    <w:rsid w:val="00E874D3"/>
    <w:rsid w:val="00E90C57"/>
    <w:rsid w:val="00E91186"/>
    <w:rsid w:val="00E91866"/>
    <w:rsid w:val="00E92297"/>
    <w:rsid w:val="00E922AF"/>
    <w:rsid w:val="00E928DB"/>
    <w:rsid w:val="00E92A4E"/>
    <w:rsid w:val="00E92C07"/>
    <w:rsid w:val="00E94778"/>
    <w:rsid w:val="00E9532C"/>
    <w:rsid w:val="00E953BF"/>
    <w:rsid w:val="00E9557E"/>
    <w:rsid w:val="00E95782"/>
    <w:rsid w:val="00E95932"/>
    <w:rsid w:val="00E96168"/>
    <w:rsid w:val="00E9647C"/>
    <w:rsid w:val="00E976D0"/>
    <w:rsid w:val="00E97C91"/>
    <w:rsid w:val="00E97D61"/>
    <w:rsid w:val="00E97D8A"/>
    <w:rsid w:val="00EA0E8C"/>
    <w:rsid w:val="00EA1432"/>
    <w:rsid w:val="00EA2D4D"/>
    <w:rsid w:val="00EA43D8"/>
    <w:rsid w:val="00EA5349"/>
    <w:rsid w:val="00EA5719"/>
    <w:rsid w:val="00EA584A"/>
    <w:rsid w:val="00EA6E14"/>
    <w:rsid w:val="00EB05CA"/>
    <w:rsid w:val="00EB12EF"/>
    <w:rsid w:val="00EB174F"/>
    <w:rsid w:val="00EB1892"/>
    <w:rsid w:val="00EB19E0"/>
    <w:rsid w:val="00EB1DA5"/>
    <w:rsid w:val="00EB1F3E"/>
    <w:rsid w:val="00EB383A"/>
    <w:rsid w:val="00EB3C9D"/>
    <w:rsid w:val="00EB3F2F"/>
    <w:rsid w:val="00EB6852"/>
    <w:rsid w:val="00EB7C48"/>
    <w:rsid w:val="00EC005F"/>
    <w:rsid w:val="00EC0940"/>
    <w:rsid w:val="00EC12C7"/>
    <w:rsid w:val="00EC22BB"/>
    <w:rsid w:val="00EC363B"/>
    <w:rsid w:val="00EC4D1C"/>
    <w:rsid w:val="00EC52DE"/>
    <w:rsid w:val="00EC5630"/>
    <w:rsid w:val="00EC57A0"/>
    <w:rsid w:val="00EC57AB"/>
    <w:rsid w:val="00EC602C"/>
    <w:rsid w:val="00EC62CE"/>
    <w:rsid w:val="00EC6FD6"/>
    <w:rsid w:val="00EC78EB"/>
    <w:rsid w:val="00EC7D86"/>
    <w:rsid w:val="00ED02AF"/>
    <w:rsid w:val="00ED0547"/>
    <w:rsid w:val="00ED1648"/>
    <w:rsid w:val="00ED220E"/>
    <w:rsid w:val="00ED30A7"/>
    <w:rsid w:val="00ED3C51"/>
    <w:rsid w:val="00ED44CF"/>
    <w:rsid w:val="00ED472E"/>
    <w:rsid w:val="00ED4944"/>
    <w:rsid w:val="00ED4B47"/>
    <w:rsid w:val="00ED5CE1"/>
    <w:rsid w:val="00ED6B3D"/>
    <w:rsid w:val="00ED7399"/>
    <w:rsid w:val="00ED7807"/>
    <w:rsid w:val="00ED7863"/>
    <w:rsid w:val="00EE0582"/>
    <w:rsid w:val="00EE0ACF"/>
    <w:rsid w:val="00EE245A"/>
    <w:rsid w:val="00EE3D5A"/>
    <w:rsid w:val="00EE40C4"/>
    <w:rsid w:val="00EE4373"/>
    <w:rsid w:val="00EE449A"/>
    <w:rsid w:val="00EE4F33"/>
    <w:rsid w:val="00EE65F6"/>
    <w:rsid w:val="00EE6AD9"/>
    <w:rsid w:val="00EE6DEA"/>
    <w:rsid w:val="00EE7B30"/>
    <w:rsid w:val="00EF0531"/>
    <w:rsid w:val="00EF15A5"/>
    <w:rsid w:val="00EF204C"/>
    <w:rsid w:val="00EF220B"/>
    <w:rsid w:val="00EF2933"/>
    <w:rsid w:val="00EF2DFF"/>
    <w:rsid w:val="00EF3972"/>
    <w:rsid w:val="00EF3BBA"/>
    <w:rsid w:val="00EF3E46"/>
    <w:rsid w:val="00EF4440"/>
    <w:rsid w:val="00EF4C85"/>
    <w:rsid w:val="00EF500C"/>
    <w:rsid w:val="00EF5E5F"/>
    <w:rsid w:val="00EF6652"/>
    <w:rsid w:val="00EF6A5C"/>
    <w:rsid w:val="00EF6A79"/>
    <w:rsid w:val="00EF6AF2"/>
    <w:rsid w:val="00EF6EAA"/>
    <w:rsid w:val="00EF73F7"/>
    <w:rsid w:val="00EF7D9C"/>
    <w:rsid w:val="00F00714"/>
    <w:rsid w:val="00F00F29"/>
    <w:rsid w:val="00F0105D"/>
    <w:rsid w:val="00F0278E"/>
    <w:rsid w:val="00F029FA"/>
    <w:rsid w:val="00F03F65"/>
    <w:rsid w:val="00F04532"/>
    <w:rsid w:val="00F0465A"/>
    <w:rsid w:val="00F04E70"/>
    <w:rsid w:val="00F0576B"/>
    <w:rsid w:val="00F06258"/>
    <w:rsid w:val="00F06299"/>
    <w:rsid w:val="00F071DF"/>
    <w:rsid w:val="00F1014D"/>
    <w:rsid w:val="00F109BE"/>
    <w:rsid w:val="00F119AB"/>
    <w:rsid w:val="00F120DB"/>
    <w:rsid w:val="00F121D6"/>
    <w:rsid w:val="00F12A17"/>
    <w:rsid w:val="00F13190"/>
    <w:rsid w:val="00F13192"/>
    <w:rsid w:val="00F13422"/>
    <w:rsid w:val="00F1516E"/>
    <w:rsid w:val="00F1538E"/>
    <w:rsid w:val="00F15441"/>
    <w:rsid w:val="00F16125"/>
    <w:rsid w:val="00F163CE"/>
    <w:rsid w:val="00F16691"/>
    <w:rsid w:val="00F16BA6"/>
    <w:rsid w:val="00F16C76"/>
    <w:rsid w:val="00F174BB"/>
    <w:rsid w:val="00F17D19"/>
    <w:rsid w:val="00F20C6E"/>
    <w:rsid w:val="00F21821"/>
    <w:rsid w:val="00F22710"/>
    <w:rsid w:val="00F228B4"/>
    <w:rsid w:val="00F23577"/>
    <w:rsid w:val="00F24807"/>
    <w:rsid w:val="00F2524A"/>
    <w:rsid w:val="00F25497"/>
    <w:rsid w:val="00F25682"/>
    <w:rsid w:val="00F262C2"/>
    <w:rsid w:val="00F266DF"/>
    <w:rsid w:val="00F279F3"/>
    <w:rsid w:val="00F314C3"/>
    <w:rsid w:val="00F3167E"/>
    <w:rsid w:val="00F3180E"/>
    <w:rsid w:val="00F3295C"/>
    <w:rsid w:val="00F32BEC"/>
    <w:rsid w:val="00F33321"/>
    <w:rsid w:val="00F3335F"/>
    <w:rsid w:val="00F341D6"/>
    <w:rsid w:val="00F34E7E"/>
    <w:rsid w:val="00F37675"/>
    <w:rsid w:val="00F3797E"/>
    <w:rsid w:val="00F40353"/>
    <w:rsid w:val="00F40564"/>
    <w:rsid w:val="00F409EF"/>
    <w:rsid w:val="00F40A6C"/>
    <w:rsid w:val="00F41AE0"/>
    <w:rsid w:val="00F4379C"/>
    <w:rsid w:val="00F449A0"/>
    <w:rsid w:val="00F46817"/>
    <w:rsid w:val="00F471AC"/>
    <w:rsid w:val="00F515F8"/>
    <w:rsid w:val="00F51763"/>
    <w:rsid w:val="00F519AC"/>
    <w:rsid w:val="00F51ECA"/>
    <w:rsid w:val="00F53567"/>
    <w:rsid w:val="00F53CB1"/>
    <w:rsid w:val="00F54CE0"/>
    <w:rsid w:val="00F55487"/>
    <w:rsid w:val="00F55767"/>
    <w:rsid w:val="00F563E6"/>
    <w:rsid w:val="00F57FB7"/>
    <w:rsid w:val="00F60788"/>
    <w:rsid w:val="00F613A3"/>
    <w:rsid w:val="00F61C1A"/>
    <w:rsid w:val="00F637FF"/>
    <w:rsid w:val="00F63F6B"/>
    <w:rsid w:val="00F64EAC"/>
    <w:rsid w:val="00F64F1A"/>
    <w:rsid w:val="00F66CC4"/>
    <w:rsid w:val="00F67548"/>
    <w:rsid w:val="00F67739"/>
    <w:rsid w:val="00F67BD3"/>
    <w:rsid w:val="00F7089B"/>
    <w:rsid w:val="00F7093F"/>
    <w:rsid w:val="00F70B01"/>
    <w:rsid w:val="00F71B8E"/>
    <w:rsid w:val="00F72B0C"/>
    <w:rsid w:val="00F736A5"/>
    <w:rsid w:val="00F743F7"/>
    <w:rsid w:val="00F74568"/>
    <w:rsid w:val="00F74E6D"/>
    <w:rsid w:val="00F75862"/>
    <w:rsid w:val="00F76196"/>
    <w:rsid w:val="00F77AB2"/>
    <w:rsid w:val="00F80CC5"/>
    <w:rsid w:val="00F80E89"/>
    <w:rsid w:val="00F81F40"/>
    <w:rsid w:val="00F8238D"/>
    <w:rsid w:val="00F82F59"/>
    <w:rsid w:val="00F8616C"/>
    <w:rsid w:val="00F8677E"/>
    <w:rsid w:val="00F86BA8"/>
    <w:rsid w:val="00F86FDD"/>
    <w:rsid w:val="00F870C7"/>
    <w:rsid w:val="00F87474"/>
    <w:rsid w:val="00F87714"/>
    <w:rsid w:val="00F87ECD"/>
    <w:rsid w:val="00F910ED"/>
    <w:rsid w:val="00F91994"/>
    <w:rsid w:val="00F91EF5"/>
    <w:rsid w:val="00F920E7"/>
    <w:rsid w:val="00F93860"/>
    <w:rsid w:val="00F955BD"/>
    <w:rsid w:val="00F957CC"/>
    <w:rsid w:val="00F959FA"/>
    <w:rsid w:val="00F96E3A"/>
    <w:rsid w:val="00F977C3"/>
    <w:rsid w:val="00F97AB5"/>
    <w:rsid w:val="00F97D2F"/>
    <w:rsid w:val="00FA02A9"/>
    <w:rsid w:val="00FA1144"/>
    <w:rsid w:val="00FA12DE"/>
    <w:rsid w:val="00FA1F8D"/>
    <w:rsid w:val="00FA23EC"/>
    <w:rsid w:val="00FA39E0"/>
    <w:rsid w:val="00FA4412"/>
    <w:rsid w:val="00FA47E7"/>
    <w:rsid w:val="00FA5EEF"/>
    <w:rsid w:val="00FA6DCA"/>
    <w:rsid w:val="00FA76BA"/>
    <w:rsid w:val="00FB05BD"/>
    <w:rsid w:val="00FB1446"/>
    <w:rsid w:val="00FB1723"/>
    <w:rsid w:val="00FB20C8"/>
    <w:rsid w:val="00FB24D0"/>
    <w:rsid w:val="00FB2F7D"/>
    <w:rsid w:val="00FB487F"/>
    <w:rsid w:val="00FB4F6E"/>
    <w:rsid w:val="00FB5869"/>
    <w:rsid w:val="00FB6A54"/>
    <w:rsid w:val="00FC0C8C"/>
    <w:rsid w:val="00FC1000"/>
    <w:rsid w:val="00FC18E9"/>
    <w:rsid w:val="00FC19BF"/>
    <w:rsid w:val="00FC20BA"/>
    <w:rsid w:val="00FC47B0"/>
    <w:rsid w:val="00FC4871"/>
    <w:rsid w:val="00FC5DDA"/>
    <w:rsid w:val="00FC6108"/>
    <w:rsid w:val="00FC69AE"/>
    <w:rsid w:val="00FC71B9"/>
    <w:rsid w:val="00FC7E00"/>
    <w:rsid w:val="00FD1632"/>
    <w:rsid w:val="00FD275F"/>
    <w:rsid w:val="00FD34E9"/>
    <w:rsid w:val="00FD3A60"/>
    <w:rsid w:val="00FD5331"/>
    <w:rsid w:val="00FD5584"/>
    <w:rsid w:val="00FD56A1"/>
    <w:rsid w:val="00FD60ED"/>
    <w:rsid w:val="00FD629D"/>
    <w:rsid w:val="00FD69E2"/>
    <w:rsid w:val="00FD741E"/>
    <w:rsid w:val="00FD7734"/>
    <w:rsid w:val="00FD7DEA"/>
    <w:rsid w:val="00FE0876"/>
    <w:rsid w:val="00FE1949"/>
    <w:rsid w:val="00FE21B1"/>
    <w:rsid w:val="00FE3623"/>
    <w:rsid w:val="00FE3978"/>
    <w:rsid w:val="00FE4C89"/>
    <w:rsid w:val="00FE5CF0"/>
    <w:rsid w:val="00FE634B"/>
    <w:rsid w:val="00FE695E"/>
    <w:rsid w:val="00FE76F3"/>
    <w:rsid w:val="00FF047B"/>
    <w:rsid w:val="00FF2D41"/>
    <w:rsid w:val="00FF2E55"/>
    <w:rsid w:val="00FF34B6"/>
    <w:rsid w:val="00FF37E6"/>
    <w:rsid w:val="00FF3A3D"/>
    <w:rsid w:val="00FF465F"/>
    <w:rsid w:val="00FF5CFF"/>
    <w:rsid w:val="00FF5F4D"/>
    <w:rsid w:val="00FF66DD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6F304"/>
  <w15:chartTrackingRefBased/>
  <w15:docId w15:val="{9B04E9B1-943F-4FB4-8F1C-DCD10486D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2CD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tabs>
        <w:tab w:val="num" w:pos="0"/>
      </w:tabs>
      <w:jc w:val="both"/>
      <w:outlineLvl w:val="1"/>
    </w:pPr>
    <w:rPr>
      <w:b/>
      <w:iCs/>
      <w:sz w:val="22"/>
      <w:szCs w:val="22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tabs>
        <w:tab w:val="num" w:pos="0"/>
      </w:tabs>
      <w:jc w:val="both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qFormat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tabs>
        <w:tab w:val="num" w:pos="0"/>
      </w:tabs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keepNext/>
      <w:tabs>
        <w:tab w:val="num" w:pos="0"/>
      </w:tabs>
      <w:jc w:val="center"/>
      <w:outlineLvl w:val="7"/>
    </w:pPr>
    <w:rPr>
      <w:b/>
      <w:sz w:val="22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nakZnak1">
    <w:name w:val="Znak Znak1"/>
    <w:basedOn w:val="Normal"/>
    <w:rsid w:val="003F0104"/>
    <w:rPr>
      <w:rFonts w:ascii="Arial" w:hAnsi="Arial" w:cs="Arial"/>
    </w:rPr>
  </w:style>
  <w:style w:type="character" w:customStyle="1" w:styleId="WW8Num6z0">
    <w:name w:val="WW8Num6z0"/>
    <w:rPr>
      <w:sz w:val="24"/>
      <w:szCs w:val="24"/>
    </w:rPr>
  </w:style>
  <w:style w:type="character" w:customStyle="1" w:styleId="WW8Num7z0">
    <w:name w:val="WW8Num7z0"/>
    <w:rPr>
      <w:u w:val="none"/>
    </w:rPr>
  </w:style>
  <w:style w:type="character" w:customStyle="1" w:styleId="WW8Num8z1">
    <w:name w:val="WW8Num8z1"/>
    <w:rPr>
      <w:rFonts w:ascii="Helvetica" w:hAnsi="Helvetica" w:cs="Helvetica"/>
    </w:rPr>
  </w:style>
  <w:style w:type="character" w:customStyle="1" w:styleId="WW8Num9z0">
    <w:name w:val="WW8Num9z0"/>
    <w:rPr>
      <w:rFonts w:ascii="Times New Roman" w:eastAsia="Times New Roman" w:hAnsi="Times New Roman" w:cs="Times New Roman"/>
      <w:b w:val="0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4z0">
    <w:name w:val="WW8Num14z0"/>
    <w:rPr>
      <w:rFonts w:ascii="Times New Roman" w:hAnsi="Times New Roman"/>
      <w:b w:val="0"/>
      <w:i w:val="0"/>
      <w:sz w:val="22"/>
      <w:szCs w:val="22"/>
    </w:rPr>
  </w:style>
  <w:style w:type="character" w:customStyle="1" w:styleId="WW8Num14z1">
    <w:name w:val="WW8Num14z1"/>
    <w:rPr>
      <w:b w:val="0"/>
      <w:i w:val="0"/>
      <w:sz w:val="22"/>
      <w:szCs w:val="22"/>
    </w:rPr>
  </w:style>
  <w:style w:type="character" w:customStyle="1" w:styleId="WW8Num14z4">
    <w:name w:val="WW8Num14z4"/>
    <w:rPr>
      <w:rFonts w:ascii="Symbol" w:hAnsi="Symbol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7z0">
    <w:name w:val="WW8Num27z0"/>
    <w:rPr>
      <w:b w:val="0"/>
      <w:i w:val="0"/>
      <w:sz w:val="22"/>
      <w:szCs w:val="22"/>
    </w:rPr>
  </w:style>
  <w:style w:type="character" w:customStyle="1" w:styleId="Absatz-Standardschriftart">
    <w:name w:val="Absatz-Standardschriftart"/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/>
      <w:b w:val="0"/>
      <w:i w:val="0"/>
      <w:sz w:val="22"/>
      <w:szCs w:val="22"/>
    </w:rPr>
  </w:style>
  <w:style w:type="character" w:customStyle="1" w:styleId="WW8Num17z1">
    <w:name w:val="WW8Num17z1"/>
    <w:rPr>
      <w:b w:val="0"/>
      <w:i w:val="0"/>
      <w:sz w:val="22"/>
      <w:szCs w:val="22"/>
    </w:rPr>
  </w:style>
  <w:style w:type="character" w:customStyle="1" w:styleId="WW8Num17z4">
    <w:name w:val="WW8Num17z4"/>
    <w:rPr>
      <w:rFonts w:ascii="Symbol" w:eastAsia="Times New Roman" w:hAnsi="Symbol" w:cs="Times New Roman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1">
    <w:name w:val="WW8Num23z1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6z0">
    <w:name w:val="WW8Num26z0"/>
    <w:rPr>
      <w:rFonts w:ascii="Times New Roman" w:hAnsi="Times New Roman" w:cs="Times New Roman"/>
    </w:rPr>
  </w:style>
  <w:style w:type="character" w:customStyle="1" w:styleId="WW8Num27z1">
    <w:name w:val="WW8Num27z1"/>
    <w:rPr>
      <w:rFonts w:ascii="Wingdings" w:hAnsi="Wingdings"/>
    </w:rPr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9z0">
    <w:name w:val="WW8Num29z0"/>
    <w:rPr>
      <w:b/>
    </w:rPr>
  </w:style>
  <w:style w:type="character" w:customStyle="1" w:styleId="WW8Num31z0">
    <w:name w:val="WW8Num31z0"/>
    <w:rPr>
      <w:rFonts w:ascii="Times New Roman" w:hAnsi="Times New Roman"/>
      <w:b w:val="0"/>
      <w:i w:val="0"/>
      <w:sz w:val="22"/>
    </w:rPr>
  </w:style>
  <w:style w:type="character" w:customStyle="1" w:styleId="WW8Num33z0">
    <w:name w:val="WW8Num33z0"/>
    <w:rPr>
      <w:rFonts w:ascii="Times New Roman" w:hAnsi="Times New Roman" w:cs="Times New Roman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7z0">
    <w:name w:val="WW8Num37z0"/>
    <w:rPr>
      <w:rFonts w:ascii="Times New Roman" w:eastAsia="Times New Roman" w:hAnsi="Times New Roman" w:cs="Times New Roman"/>
    </w:rPr>
  </w:style>
  <w:style w:type="character" w:customStyle="1" w:styleId="WW8Num37z3">
    <w:name w:val="WW8Num37z3"/>
    <w:rPr>
      <w:rFonts w:ascii="Wingdings" w:hAnsi="Wingdings"/>
    </w:rPr>
  </w:style>
  <w:style w:type="character" w:customStyle="1" w:styleId="WW8Num39z0">
    <w:name w:val="WW8Num39z0"/>
    <w:rPr>
      <w:b w:val="0"/>
      <w:i w:val="0"/>
      <w:sz w:val="22"/>
      <w:szCs w:val="22"/>
    </w:rPr>
  </w:style>
  <w:style w:type="character" w:customStyle="1" w:styleId="WW8NumSt17z0">
    <w:name w:val="WW8NumSt17z0"/>
    <w:rPr>
      <w:b/>
    </w:rPr>
  </w:style>
  <w:style w:type="character" w:customStyle="1" w:styleId="Domylnaczcionkaakapitu1">
    <w:name w:val="Domyślna czcionka akapitu1"/>
  </w:style>
  <w:style w:type="character" w:styleId="PageNumber">
    <w:name w:val="page number"/>
    <w:basedOn w:val="Domylnaczcionkaakapitu1"/>
  </w:style>
  <w:style w:type="character" w:styleId="Hyperlink">
    <w:name w:val="Hyperlink"/>
    <w:rPr>
      <w:color w:val="0000FF"/>
      <w:u w:val="single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Normal"/>
    <w:pPr>
      <w:ind w:left="283" w:hanging="283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"/>
    <w:pPr>
      <w:suppressLineNumbers/>
    </w:pPr>
    <w:rPr>
      <w:rFonts w:cs="Tahoma"/>
    </w:rPr>
  </w:style>
  <w:style w:type="paragraph" w:customStyle="1" w:styleId="Styl2">
    <w:name w:val="Styl2"/>
    <w:basedOn w:val="Normal"/>
    <w:next w:val="Normal"/>
    <w:pPr>
      <w:spacing w:before="40" w:after="40"/>
      <w:jc w:val="both"/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left="567" w:hanging="567"/>
      <w:jc w:val="both"/>
    </w:pPr>
    <w:rPr>
      <w:szCs w:val="20"/>
    </w:rPr>
  </w:style>
  <w:style w:type="paragraph" w:customStyle="1" w:styleId="Zwykytekst1">
    <w:name w:val="Zwykły tekst1"/>
    <w:basedOn w:val="Normal"/>
    <w:rPr>
      <w:rFonts w:ascii="Courier New" w:hAnsi="Courier New"/>
      <w:sz w:val="20"/>
      <w:szCs w:val="20"/>
    </w:rPr>
  </w:style>
  <w:style w:type="paragraph" w:customStyle="1" w:styleId="Zwykytekst10">
    <w:name w:val="Zwykły tekst1"/>
    <w:basedOn w:val="Normal"/>
    <w:rPr>
      <w:rFonts w:ascii="Courier New" w:hAnsi="Courier New"/>
      <w:sz w:val="20"/>
      <w:szCs w:val="20"/>
    </w:rPr>
  </w:style>
  <w:style w:type="paragraph" w:customStyle="1" w:styleId="pkt">
    <w:name w:val="pkt"/>
    <w:basedOn w:val="Normal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Web">
    <w:name w:val="Normal (Web)"/>
    <w:basedOn w:val="Normal"/>
    <w:uiPriority w:val="99"/>
    <w:pPr>
      <w:spacing w:before="280" w:after="119"/>
    </w:pPr>
  </w:style>
  <w:style w:type="paragraph" w:styleId="Title">
    <w:name w:val="Title"/>
    <w:basedOn w:val="Normal"/>
    <w:next w:val="Subtitle"/>
    <w:link w:val="TitleChar"/>
    <w:qFormat/>
    <w:pPr>
      <w:jc w:val="center"/>
    </w:pPr>
    <w:rPr>
      <w:b/>
      <w:sz w:val="32"/>
      <w:szCs w:val="20"/>
    </w:rPr>
  </w:style>
  <w:style w:type="paragraph" w:styleId="Subtitle">
    <w:name w:val="Subtitle"/>
    <w:basedOn w:val="Nagwek1"/>
    <w:next w:val="BodyText"/>
    <w:qFormat/>
    <w:pPr>
      <w:jc w:val="center"/>
    </w:pPr>
    <w:rPr>
      <w:i/>
      <w:iCs/>
    </w:rPr>
  </w:style>
  <w:style w:type="paragraph" w:customStyle="1" w:styleId="Tekstkomentarza1">
    <w:name w:val="Tekst komentarza1"/>
    <w:basedOn w:val="Normal"/>
    <w:rPr>
      <w:sz w:val="20"/>
      <w:szCs w:val="20"/>
    </w:rPr>
  </w:style>
  <w:style w:type="paragraph" w:styleId="FootnoteText">
    <w:name w:val="footnote text"/>
    <w:basedOn w:val="Normal"/>
    <w:link w:val="FootnoteTextChar"/>
    <w:semiHidden/>
    <w:rPr>
      <w:sz w:val="20"/>
      <w:szCs w:val="20"/>
    </w:rPr>
  </w:style>
  <w:style w:type="character" w:customStyle="1" w:styleId="FootnoteTextChar">
    <w:name w:val="Footnote Text Char"/>
    <w:link w:val="FootnoteText"/>
    <w:locked/>
    <w:rsid w:val="004A6A41"/>
    <w:rPr>
      <w:lang w:val="pl-PL" w:eastAsia="ar-SA" w:bidi="ar-SA"/>
    </w:rPr>
  </w:style>
  <w:style w:type="paragraph" w:customStyle="1" w:styleId="Tekstpodstawowy21">
    <w:name w:val="Tekst podstawowy 21"/>
    <w:basedOn w:val="Normal"/>
    <w:pPr>
      <w:spacing w:after="120" w:line="480" w:lineRule="auto"/>
    </w:p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szCs w:val="20"/>
    </w:rPr>
  </w:style>
  <w:style w:type="paragraph" w:customStyle="1" w:styleId="Tekstpodstawowy31">
    <w:name w:val="Tekst podstawowy 31"/>
    <w:basedOn w:val="Normal"/>
    <w:pPr>
      <w:jc w:val="both"/>
    </w:pPr>
    <w:rPr>
      <w:bCs/>
      <w:sz w:val="22"/>
    </w:rPr>
  </w:style>
  <w:style w:type="paragraph" w:customStyle="1" w:styleId="WW-Tekstpodstawowy2">
    <w:name w:val="WW-Tekst podstawowy 2"/>
    <w:basedOn w:val="Normal"/>
    <w:pPr>
      <w:suppressAutoHyphens/>
    </w:pPr>
    <w:rPr>
      <w:i/>
      <w:iCs/>
      <w:sz w:val="20"/>
      <w:szCs w:val="20"/>
    </w:rPr>
  </w:style>
  <w:style w:type="paragraph" w:customStyle="1" w:styleId="Tekstpodstawowywcity21">
    <w:name w:val="Tekst podstawowy wcięty 21"/>
    <w:basedOn w:val="Normal"/>
    <w:pPr>
      <w:spacing w:after="120"/>
      <w:ind w:left="853" w:hanging="853"/>
      <w:jc w:val="both"/>
    </w:pPr>
    <w:rPr>
      <w:sz w:val="22"/>
      <w:szCs w:val="22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semiHidden/>
    <w:pPr>
      <w:spacing w:before="360"/>
    </w:pPr>
    <w:rPr>
      <w:rFonts w:ascii="Arial" w:hAnsi="Arial" w:cs="Arial"/>
      <w:b/>
      <w:bCs/>
      <w:caps/>
    </w:rPr>
  </w:style>
  <w:style w:type="paragraph" w:styleId="TOC2">
    <w:name w:val="toc 2"/>
    <w:basedOn w:val="Normal"/>
    <w:next w:val="Normal"/>
    <w:semiHidden/>
    <w:pPr>
      <w:spacing w:before="240"/>
    </w:pPr>
    <w:rPr>
      <w:b/>
      <w:bCs/>
      <w:sz w:val="20"/>
      <w:szCs w:val="20"/>
    </w:rPr>
  </w:style>
  <w:style w:type="paragraph" w:styleId="TOC3">
    <w:name w:val="toc 3"/>
    <w:basedOn w:val="Normal"/>
    <w:next w:val="Normal"/>
    <w:semiHidden/>
    <w:pPr>
      <w:ind w:left="240"/>
    </w:pPr>
    <w:rPr>
      <w:sz w:val="20"/>
      <w:szCs w:val="20"/>
    </w:rPr>
  </w:style>
  <w:style w:type="paragraph" w:styleId="TOC4">
    <w:name w:val="toc 4"/>
    <w:basedOn w:val="Normal"/>
    <w:next w:val="Normal"/>
    <w:semiHidden/>
    <w:pPr>
      <w:ind w:left="480"/>
    </w:pPr>
    <w:rPr>
      <w:sz w:val="20"/>
      <w:szCs w:val="20"/>
    </w:rPr>
  </w:style>
  <w:style w:type="paragraph" w:styleId="TOC5">
    <w:name w:val="toc 5"/>
    <w:basedOn w:val="Normal"/>
    <w:next w:val="Normal"/>
    <w:semiHidden/>
    <w:pPr>
      <w:ind w:left="720"/>
    </w:pPr>
    <w:rPr>
      <w:sz w:val="20"/>
      <w:szCs w:val="20"/>
    </w:rPr>
  </w:style>
  <w:style w:type="paragraph" w:styleId="TOC6">
    <w:name w:val="toc 6"/>
    <w:basedOn w:val="Normal"/>
    <w:next w:val="Normal"/>
    <w:semiHidden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semiHidden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semiHidden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semiHidden/>
    <w:pPr>
      <w:ind w:left="1680"/>
    </w:pPr>
    <w:rPr>
      <w:sz w:val="20"/>
      <w:szCs w:val="20"/>
    </w:rPr>
  </w:style>
  <w:style w:type="paragraph" w:customStyle="1" w:styleId="Zawartotabeli">
    <w:name w:val="Zawartość tabeli"/>
    <w:basedOn w:val="BodyText"/>
    <w:pPr>
      <w:suppressLineNumbers/>
      <w:tabs>
        <w:tab w:val="left" w:pos="426"/>
      </w:tabs>
      <w:suppressAutoHyphens/>
      <w:spacing w:after="0" w:line="360" w:lineRule="auto"/>
      <w:jc w:val="both"/>
    </w:pPr>
    <w:rPr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BodyText"/>
  </w:style>
  <w:style w:type="paragraph" w:customStyle="1" w:styleId="Tekstpodstawowywcity31">
    <w:name w:val="Tekst podstawowy wcięty 31"/>
    <w:basedOn w:val="Normal"/>
    <w:pPr>
      <w:widowControl w:val="0"/>
      <w:spacing w:after="120"/>
      <w:ind w:left="283"/>
    </w:pPr>
    <w:rPr>
      <w:rFonts w:eastAsia="Arial Unicode MS"/>
      <w:sz w:val="16"/>
      <w:szCs w:val="16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07BAD"/>
    <w:rPr>
      <w:lang w:val="pl-PL" w:eastAsia="ar-SA" w:bidi="ar-SA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ListParagraph">
    <w:name w:val="List Paragraph"/>
    <w:aliases w:val="Numerowanie,Akapit z listą BS,Kolorowa lista — akcent 11"/>
    <w:basedOn w:val="Normal"/>
    <w:link w:val="ListParagraphChar"/>
    <w:uiPriority w:val="34"/>
    <w:qFormat/>
    <w:pPr>
      <w:ind w:left="708"/>
    </w:pPr>
  </w:style>
  <w:style w:type="paragraph" w:styleId="BodyText2">
    <w:name w:val="Body Text 2"/>
    <w:basedOn w:val="Normal"/>
    <w:rPr>
      <w:b/>
      <w:i/>
    </w:rPr>
  </w:style>
  <w:style w:type="paragraph" w:styleId="BodyText3">
    <w:name w:val="Body Text 3"/>
    <w:basedOn w:val="Normal"/>
    <w:pPr>
      <w:ind w:right="-110"/>
    </w:pPr>
    <w:rPr>
      <w:rFonts w:ascii="Arial" w:hAnsi="Arial" w:cs="Arial"/>
      <w:b/>
      <w:i/>
    </w:rPr>
  </w:style>
  <w:style w:type="paragraph" w:styleId="BodyTextIndent2">
    <w:name w:val="Body Text Indent 2"/>
    <w:basedOn w:val="Normal"/>
    <w:pPr>
      <w:spacing w:after="120" w:line="360" w:lineRule="auto"/>
      <w:ind w:left="180" w:hanging="180"/>
      <w:jc w:val="both"/>
    </w:pPr>
    <w:rPr>
      <w:szCs w:val="22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BodyTextIndent3">
    <w:name w:val="Body Text Indent 3"/>
    <w:basedOn w:val="Normal"/>
    <w:pPr>
      <w:spacing w:line="360" w:lineRule="auto"/>
      <w:ind w:left="360"/>
      <w:jc w:val="center"/>
    </w:pPr>
    <w:rPr>
      <w:b/>
      <w:u w:val="single"/>
    </w:rPr>
  </w:style>
  <w:style w:type="paragraph" w:customStyle="1" w:styleId="Default">
    <w:name w:val="Default"/>
    <w:rsid w:val="003B599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11111">
    <w:name w:val="1111111"/>
    <w:basedOn w:val="Default"/>
    <w:next w:val="Default"/>
    <w:rsid w:val="003B5998"/>
    <w:rPr>
      <w:color w:val="auto"/>
    </w:rPr>
  </w:style>
  <w:style w:type="character" w:customStyle="1" w:styleId="symbol1">
    <w:name w:val="symbol1"/>
    <w:rsid w:val="00F977C3"/>
    <w:rPr>
      <w:rFonts w:ascii="Courier New" w:hAnsi="Courier New" w:cs="Courier New" w:hint="default"/>
      <w:b/>
      <w:bCs/>
      <w:sz w:val="21"/>
      <w:szCs w:val="21"/>
    </w:rPr>
  </w:style>
  <w:style w:type="character" w:styleId="FollowedHyperlink">
    <w:name w:val="FollowedHyperlink"/>
    <w:rsid w:val="0076506B"/>
    <w:rPr>
      <w:color w:val="800080"/>
      <w:u w:val="single"/>
    </w:rPr>
  </w:style>
  <w:style w:type="paragraph" w:customStyle="1" w:styleId="xl66">
    <w:name w:val="xl66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7">
    <w:name w:val="xl67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8">
    <w:name w:val="xl68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6"/>
      <w:szCs w:val="16"/>
    </w:rPr>
  </w:style>
  <w:style w:type="paragraph" w:customStyle="1" w:styleId="xl69">
    <w:name w:val="xl69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Tahoma" w:hAnsi="Tahoma" w:cs="Tahoma"/>
      <w:b/>
      <w:bCs/>
      <w:sz w:val="16"/>
      <w:szCs w:val="16"/>
    </w:rPr>
  </w:style>
  <w:style w:type="paragraph" w:customStyle="1" w:styleId="xl70">
    <w:name w:val="xl70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73">
    <w:name w:val="xl73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74">
    <w:name w:val="xl74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anklin Gothic Medium" w:hAnsi="Franklin Gothic Medium"/>
      <w:sz w:val="18"/>
      <w:szCs w:val="18"/>
    </w:rPr>
  </w:style>
  <w:style w:type="paragraph" w:customStyle="1" w:styleId="xl75">
    <w:name w:val="xl75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Franklin Gothic Medium" w:hAnsi="Franklin Gothic Medium"/>
      <w:b/>
      <w:bCs/>
      <w:sz w:val="18"/>
      <w:szCs w:val="18"/>
    </w:rPr>
  </w:style>
  <w:style w:type="paragraph" w:customStyle="1" w:styleId="xl76">
    <w:name w:val="xl76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77">
    <w:name w:val="xl77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Franklin Gothic Medium" w:hAnsi="Franklin Gothic Medium"/>
      <w:b/>
      <w:bCs/>
      <w:color w:val="FF0000"/>
    </w:rPr>
  </w:style>
  <w:style w:type="paragraph" w:customStyle="1" w:styleId="xl82">
    <w:name w:val="xl82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Franklin Gothic Medium" w:hAnsi="Franklin Gothic Medium"/>
      <w:sz w:val="18"/>
      <w:szCs w:val="18"/>
    </w:rPr>
  </w:style>
  <w:style w:type="paragraph" w:customStyle="1" w:styleId="xl83">
    <w:name w:val="xl83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Franklin Gothic Medium" w:hAnsi="Franklin Gothic Medium"/>
      <w:b/>
      <w:bCs/>
      <w:sz w:val="16"/>
      <w:szCs w:val="16"/>
    </w:rPr>
  </w:style>
  <w:style w:type="paragraph" w:customStyle="1" w:styleId="xl84">
    <w:name w:val="xl84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Franklin Gothic Medium" w:hAnsi="Franklin Gothic Medium"/>
      <w:b/>
      <w:bCs/>
      <w:sz w:val="18"/>
      <w:szCs w:val="18"/>
    </w:rPr>
  </w:style>
  <w:style w:type="paragraph" w:customStyle="1" w:styleId="xl85">
    <w:name w:val="xl85"/>
    <w:basedOn w:val="Normal"/>
    <w:rsid w:val="0076506B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Franklin Gothic Medium" w:hAnsi="Franklin Gothic Medium"/>
      <w:b/>
      <w:bCs/>
      <w:color w:val="0000FF"/>
      <w:sz w:val="18"/>
      <w:szCs w:val="18"/>
    </w:rPr>
  </w:style>
  <w:style w:type="paragraph" w:customStyle="1" w:styleId="xl87">
    <w:name w:val="xl87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center"/>
    </w:pPr>
    <w:rPr>
      <w:rFonts w:ascii="Franklin Gothic Medium" w:hAnsi="Franklin Gothic Medium"/>
      <w:sz w:val="18"/>
      <w:szCs w:val="18"/>
    </w:rPr>
  </w:style>
  <w:style w:type="paragraph" w:customStyle="1" w:styleId="xl88">
    <w:name w:val="xl88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Franklin Gothic Medium" w:hAnsi="Franklin Gothic Medium"/>
      <w:sz w:val="16"/>
      <w:szCs w:val="16"/>
    </w:rPr>
  </w:style>
  <w:style w:type="paragraph" w:customStyle="1" w:styleId="xl89">
    <w:name w:val="xl89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anklin Gothic Medium" w:hAnsi="Franklin Gothic Medium"/>
      <w:sz w:val="18"/>
      <w:szCs w:val="18"/>
    </w:rPr>
  </w:style>
  <w:style w:type="paragraph" w:customStyle="1" w:styleId="xl90">
    <w:name w:val="xl90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Franklin Gothic Medium" w:hAnsi="Franklin Gothic Medium"/>
      <w:sz w:val="16"/>
      <w:szCs w:val="16"/>
    </w:rPr>
  </w:style>
  <w:style w:type="paragraph" w:customStyle="1" w:styleId="xl91">
    <w:name w:val="xl91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92">
    <w:name w:val="xl92"/>
    <w:basedOn w:val="Normal"/>
    <w:rsid w:val="0076506B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Normal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</w:pPr>
  </w:style>
  <w:style w:type="paragraph" w:customStyle="1" w:styleId="xl94">
    <w:name w:val="xl94"/>
    <w:basedOn w:val="Normal"/>
    <w:rsid w:val="0076506B"/>
    <w:pPr>
      <w:pBdr>
        <w:top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Normal"/>
    <w:rsid w:val="0076506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Normal"/>
    <w:rsid w:val="0076506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Normal"/>
    <w:rsid w:val="0076506B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Normal"/>
    <w:rsid w:val="0076506B"/>
    <w:pPr>
      <w:spacing w:before="100" w:beforeAutospacing="1" w:after="100" w:afterAutospacing="1"/>
    </w:pPr>
  </w:style>
  <w:style w:type="paragraph" w:customStyle="1" w:styleId="xl99">
    <w:name w:val="xl99"/>
    <w:basedOn w:val="Normal"/>
    <w:rsid w:val="0076506B"/>
    <w:pP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Normal"/>
    <w:rsid w:val="0076506B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Normal"/>
    <w:rsid w:val="007650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Normal"/>
    <w:rsid w:val="0076506B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Normal"/>
    <w:rsid w:val="0076506B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Normal"/>
    <w:rsid w:val="007650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Normal"/>
    <w:rsid w:val="0076506B"/>
    <w:pPr>
      <w:spacing w:before="100" w:beforeAutospacing="1" w:after="100" w:afterAutospacing="1"/>
    </w:pPr>
  </w:style>
  <w:style w:type="paragraph" w:customStyle="1" w:styleId="xl106">
    <w:name w:val="xl106"/>
    <w:basedOn w:val="Normal"/>
    <w:rsid w:val="0076506B"/>
    <w:pPr>
      <w:spacing w:before="100" w:beforeAutospacing="1" w:after="100" w:afterAutospacing="1"/>
    </w:pPr>
  </w:style>
  <w:style w:type="paragraph" w:styleId="DocumentMap">
    <w:name w:val="Document Map"/>
    <w:basedOn w:val="Normal"/>
    <w:semiHidden/>
    <w:rsid w:val="00AF4AF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Text">
    <w:name w:val="endnote text"/>
    <w:basedOn w:val="Normal"/>
    <w:semiHidden/>
    <w:rsid w:val="00F00714"/>
    <w:rPr>
      <w:sz w:val="20"/>
      <w:szCs w:val="20"/>
    </w:rPr>
  </w:style>
  <w:style w:type="character" w:styleId="EndnoteReference">
    <w:name w:val="endnote reference"/>
    <w:semiHidden/>
    <w:rsid w:val="00F00714"/>
    <w:rPr>
      <w:vertAlign w:val="superscript"/>
    </w:rPr>
  </w:style>
  <w:style w:type="paragraph" w:customStyle="1" w:styleId="Znak3ZnakZnak">
    <w:name w:val="Znak3 Znak Znak"/>
    <w:basedOn w:val="Normal"/>
    <w:rsid w:val="00147CF4"/>
  </w:style>
  <w:style w:type="paragraph" w:styleId="Revision">
    <w:name w:val="Revision"/>
    <w:hidden/>
    <w:uiPriority w:val="99"/>
    <w:semiHidden/>
    <w:rsid w:val="00806DE7"/>
    <w:rPr>
      <w:sz w:val="24"/>
      <w:szCs w:val="24"/>
      <w:lang w:eastAsia="ar-SA"/>
    </w:rPr>
  </w:style>
  <w:style w:type="table" w:styleId="TableGrid">
    <w:name w:val="Table Grid"/>
    <w:basedOn w:val="TableNormal"/>
    <w:rsid w:val="0039493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"/>
    <w:rsid w:val="005A779A"/>
    <w:pPr>
      <w:ind w:left="708"/>
    </w:pPr>
    <w:rPr>
      <w:sz w:val="20"/>
      <w:szCs w:val="20"/>
    </w:rPr>
  </w:style>
  <w:style w:type="paragraph" w:styleId="NoSpacing">
    <w:name w:val="No Spacing"/>
    <w:qFormat/>
    <w:rsid w:val="00371A43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character" w:styleId="FootnoteReference">
    <w:name w:val="footnote reference"/>
    <w:rsid w:val="004A6A41"/>
    <w:rPr>
      <w:rFonts w:cs="Times New Roman"/>
      <w:vertAlign w:val="superscript"/>
    </w:rPr>
  </w:style>
  <w:style w:type="character" w:customStyle="1" w:styleId="DeltaViewInsertion">
    <w:name w:val="DeltaView Insertion"/>
    <w:rsid w:val="004A6A41"/>
    <w:rPr>
      <w:b/>
      <w:i/>
      <w:spacing w:val="0"/>
    </w:rPr>
  </w:style>
  <w:style w:type="character" w:customStyle="1" w:styleId="h1">
    <w:name w:val="h1"/>
    <w:basedOn w:val="DefaultParagraphFont"/>
    <w:rsid w:val="00355FEF"/>
  </w:style>
  <w:style w:type="character" w:customStyle="1" w:styleId="TitleChar">
    <w:name w:val="Title Char"/>
    <w:link w:val="Title"/>
    <w:rsid w:val="00375FCD"/>
    <w:rPr>
      <w:b/>
      <w:sz w:val="32"/>
      <w:lang w:val="pl-PL" w:eastAsia="ar-SA" w:bidi="ar-SA"/>
    </w:rPr>
  </w:style>
  <w:style w:type="character" w:styleId="Strong">
    <w:name w:val="Strong"/>
    <w:uiPriority w:val="22"/>
    <w:qFormat/>
    <w:rsid w:val="00375FCD"/>
    <w:rPr>
      <w:b/>
      <w:bCs/>
    </w:rPr>
  </w:style>
  <w:style w:type="character" w:customStyle="1" w:styleId="HeaderChar">
    <w:name w:val="Header Char"/>
    <w:link w:val="Header"/>
    <w:locked/>
    <w:rsid w:val="00842E58"/>
    <w:rPr>
      <w:sz w:val="24"/>
      <w:lang w:val="pl-PL" w:eastAsia="ar-SA" w:bidi="ar-SA"/>
    </w:rPr>
  </w:style>
  <w:style w:type="paragraph" w:customStyle="1" w:styleId="Akapitzlist2">
    <w:name w:val="Akapit z listą2"/>
    <w:basedOn w:val="Normal"/>
    <w:rsid w:val="009537D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aliases w:val="Numerowanie Char,Akapit z listą BS Char,Kolorowa lista — akcent 11 Char"/>
    <w:link w:val="ListParagraph"/>
    <w:uiPriority w:val="34"/>
    <w:qFormat/>
    <w:locked/>
    <w:rsid w:val="00803C3E"/>
    <w:rPr>
      <w:sz w:val="24"/>
      <w:szCs w:val="24"/>
      <w:lang w:eastAsia="ar-SA"/>
    </w:rPr>
  </w:style>
  <w:style w:type="paragraph" w:customStyle="1" w:styleId="p1">
    <w:name w:val="p1"/>
    <w:basedOn w:val="Normal"/>
    <w:rsid w:val="0094252B"/>
    <w:rPr>
      <w:rFonts w:ascii="Helvetica" w:hAnsi="Helvetica"/>
      <w:color w:val="000000"/>
      <w:sz w:val="17"/>
      <w:szCs w:val="17"/>
    </w:rPr>
  </w:style>
  <w:style w:type="character" w:customStyle="1" w:styleId="apple-converted-space">
    <w:name w:val="apple-converted-space"/>
    <w:basedOn w:val="DefaultParagraphFont"/>
    <w:rsid w:val="00382A89"/>
  </w:style>
  <w:style w:type="paragraph" w:customStyle="1" w:styleId="ListParagraph1">
    <w:name w:val="List Paragraph1"/>
    <w:basedOn w:val="Normal"/>
    <w:rsid w:val="00F23577"/>
    <w:pPr>
      <w:tabs>
        <w:tab w:val="left" w:pos="708"/>
      </w:tabs>
      <w:spacing w:after="200" w:line="276" w:lineRule="auto"/>
      <w:ind w:left="720"/>
    </w:pPr>
    <w:rPr>
      <w:rFonts w:ascii="Calibri" w:eastAsia="SimSun" w:hAnsi="Calibri" w:cs="Calibri"/>
      <w:color w:val="00000A"/>
      <w:kern w:val="1"/>
      <w:sz w:val="22"/>
      <w:szCs w:val="22"/>
      <w:lang w:eastAsia="zh-CN"/>
    </w:rPr>
  </w:style>
  <w:style w:type="character" w:customStyle="1" w:styleId="Heading3Char">
    <w:name w:val="Heading 3 Char"/>
    <w:link w:val="Heading3"/>
    <w:uiPriority w:val="9"/>
    <w:rsid w:val="00AE52CD"/>
    <w:rPr>
      <w:b/>
      <w:bCs/>
      <w:sz w:val="22"/>
      <w:szCs w:val="22"/>
      <w:lang w:eastAsia="ar-SA"/>
    </w:rPr>
  </w:style>
  <w:style w:type="character" w:styleId="UnresolvedMention">
    <w:name w:val="Unresolved Mention"/>
    <w:uiPriority w:val="99"/>
    <w:semiHidden/>
    <w:unhideWhenUsed/>
    <w:rsid w:val="005005FD"/>
    <w:rPr>
      <w:color w:val="605E5C"/>
      <w:shd w:val="clear" w:color="auto" w:fill="E1DFDD"/>
    </w:rPr>
  </w:style>
  <w:style w:type="character" w:styleId="Emphasis">
    <w:name w:val="Emphasis"/>
    <w:uiPriority w:val="20"/>
    <w:qFormat/>
    <w:rsid w:val="00170D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3677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1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6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6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4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0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3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hdan.kupczak@grupascarlett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F4AE8-FEE3-4EFD-BF8B-B4271A59C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3286</Words>
  <Characters>19718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Gadomski, Jakub (TAX IGI)</dc:creator>
  <cp:keywords/>
  <cp:lastModifiedBy>Lyko, Paulina</cp:lastModifiedBy>
  <cp:revision>14</cp:revision>
  <cp:lastPrinted>2025-11-10T08:54:00Z</cp:lastPrinted>
  <dcterms:created xsi:type="dcterms:W3CDTF">2025-11-21T16:25:00Z</dcterms:created>
  <dcterms:modified xsi:type="dcterms:W3CDTF">2026-02-03T12:17:00Z</dcterms:modified>
</cp:coreProperties>
</file>